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36D5D" w14:textId="77777777" w:rsidR="00D7662F" w:rsidRDefault="00D7662F">
      <w:pPr>
        <w:tabs>
          <w:tab w:val="left" w:pos="3857"/>
          <w:tab w:val="left" w:pos="5091"/>
        </w:tabs>
        <w:ind w:left="567"/>
        <w:rPr>
          <w:i/>
          <w:sz w:val="20"/>
        </w:rPr>
      </w:pPr>
    </w:p>
    <w:p w14:paraId="17836D5F" w14:textId="64E9F32F" w:rsidR="00CF4F05" w:rsidRPr="00864A7F" w:rsidRDefault="009E6D91" w:rsidP="00E2418C">
      <w:pPr>
        <w:tabs>
          <w:tab w:val="left" w:pos="3857"/>
          <w:tab w:val="left" w:pos="5091"/>
        </w:tabs>
        <w:ind w:left="567"/>
      </w:pPr>
      <w:r>
        <w:rPr>
          <w:noProof/>
          <w:lang w:eastAsia="fi-FI"/>
        </w:rPr>
        <w:drawing>
          <wp:anchor distT="0" distB="0" distL="114300" distR="114300" simplePos="0" relativeHeight="251658240" behindDoc="0" locked="0" layoutInCell="1" allowOverlap="1" wp14:anchorId="178381C8" wp14:editId="17463299">
            <wp:simplePos x="0" y="0"/>
            <wp:positionH relativeFrom="margin">
              <wp:posOffset>3469005</wp:posOffset>
            </wp:positionH>
            <wp:positionV relativeFrom="paragraph">
              <wp:posOffset>173355</wp:posOffset>
            </wp:positionV>
            <wp:extent cx="1097280" cy="794385"/>
            <wp:effectExtent l="0" t="0" r="7620" b="5715"/>
            <wp:wrapNone/>
            <wp:docPr id="53" name="Kuva 53"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2" cstate="print"/>
                    <a:srcRect/>
                    <a:stretch>
                      <a:fillRect/>
                    </a:stretch>
                  </pic:blipFill>
                  <pic:spPr bwMode="auto">
                    <a:xfrm>
                      <a:off x="0" y="0"/>
                      <a:ext cx="1097280" cy="794385"/>
                    </a:xfrm>
                    <a:prstGeom prst="rect">
                      <a:avLst/>
                    </a:prstGeom>
                    <a:noFill/>
                  </pic:spPr>
                </pic:pic>
              </a:graphicData>
            </a:graphic>
          </wp:anchor>
        </w:drawing>
      </w:r>
      <w:r w:rsidR="00D0727E">
        <w:rPr>
          <w:noProof/>
          <w:lang w:eastAsia="fi-FI"/>
        </w:rPr>
        <w:drawing>
          <wp:inline distT="0" distB="0" distL="0" distR="0" wp14:anchorId="4993236A" wp14:editId="7CD71066">
            <wp:extent cx="2274073" cy="829579"/>
            <wp:effectExtent l="0" t="0" r="0" b="889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anTa_FI_RG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29107" cy="849656"/>
                    </a:xfrm>
                    <a:prstGeom prst="rect">
                      <a:avLst/>
                    </a:prstGeom>
                  </pic:spPr>
                </pic:pic>
              </a:graphicData>
            </a:graphic>
          </wp:inline>
        </w:drawing>
      </w:r>
    </w:p>
    <w:p w14:paraId="17836D60" w14:textId="77777777" w:rsidR="00CF4F05" w:rsidRPr="00864A7F" w:rsidRDefault="00CF4F05"/>
    <w:p w14:paraId="17836D61" w14:textId="77777777" w:rsidR="00CF4F05" w:rsidRPr="00864A7F" w:rsidRDefault="00CF4F05"/>
    <w:p w14:paraId="17836D62" w14:textId="77777777" w:rsidR="00CF4F05" w:rsidRPr="00864A7F" w:rsidRDefault="00CF4F05">
      <w:pPr>
        <w:ind w:left="709"/>
      </w:pPr>
      <w:r w:rsidRPr="00864A7F">
        <w:t>__________________________________________________________________________</w:t>
      </w:r>
    </w:p>
    <w:p w14:paraId="17836D63" w14:textId="77777777" w:rsidR="00CF4F05" w:rsidRPr="00864A7F" w:rsidRDefault="00CF4F05">
      <w:pPr>
        <w:ind w:left="709"/>
      </w:pPr>
    </w:p>
    <w:p w14:paraId="17836D64" w14:textId="77777777" w:rsidR="00CF4F05" w:rsidRPr="00864A7F" w:rsidRDefault="00CF4F05" w:rsidP="003764B6">
      <w:pPr>
        <w:ind w:left="1418"/>
        <w:jc w:val="right"/>
        <w:rPr>
          <w:b/>
          <w:sz w:val="32"/>
        </w:rPr>
      </w:pPr>
    </w:p>
    <w:p w14:paraId="17836D66" w14:textId="77777777" w:rsidR="00CF4F05" w:rsidRPr="00864A7F" w:rsidRDefault="00CF4F05">
      <w:pPr>
        <w:ind w:left="0"/>
      </w:pPr>
    </w:p>
    <w:p w14:paraId="17836D67" w14:textId="77777777" w:rsidR="00CF4F05" w:rsidRDefault="00CF4F05"/>
    <w:p w14:paraId="0EB7B95D" w14:textId="77777777" w:rsidR="00662E5B" w:rsidRPr="00864A7F" w:rsidRDefault="00662E5B"/>
    <w:p w14:paraId="17836D68" w14:textId="77777777" w:rsidR="00CF4F05" w:rsidRPr="00864A7F" w:rsidRDefault="00CF4F05"/>
    <w:p w14:paraId="4FAD252D" w14:textId="5C8DC695" w:rsidR="006224B4" w:rsidRPr="006224B4" w:rsidRDefault="001D0968" w:rsidP="006224B4">
      <w:r>
        <w:rPr>
          <w:b/>
          <w:bCs/>
          <w:sz w:val="36"/>
        </w:rPr>
        <w:t>Tiedonhallintapalvelun koosteet ja ylläpidettävät asiakirjat</w:t>
      </w:r>
    </w:p>
    <w:p w14:paraId="17836D6A" w14:textId="77777777" w:rsidR="00CE33A1" w:rsidRPr="00864A7F" w:rsidRDefault="00CE33A1" w:rsidP="00CE33A1">
      <w:pPr>
        <w:ind w:left="0"/>
        <w:jc w:val="center"/>
      </w:pPr>
    </w:p>
    <w:p w14:paraId="17836D6B" w14:textId="77777777" w:rsidR="00CF4F05" w:rsidRPr="00864A7F" w:rsidRDefault="00CF4F05">
      <w:pPr>
        <w:ind w:left="0"/>
      </w:pPr>
    </w:p>
    <w:p w14:paraId="17836D6C" w14:textId="77777777" w:rsidR="00CF4F05" w:rsidRPr="00864A7F" w:rsidRDefault="00CF4F05">
      <w:pPr>
        <w:pStyle w:val="Vakiosisennys"/>
        <w:spacing w:before="0"/>
        <w:jc w:val="center"/>
        <w:outlineLvl w:val="0"/>
        <w:rPr>
          <w:b/>
          <w:sz w:val="32"/>
        </w:rPr>
      </w:pPr>
    </w:p>
    <w:p w14:paraId="17836D6D" w14:textId="77777777" w:rsidR="00CF4F05" w:rsidRPr="00864A7F" w:rsidRDefault="00CF4F05">
      <w:pPr>
        <w:ind w:left="0"/>
        <w:rPr>
          <w:b/>
        </w:rPr>
      </w:pPr>
    </w:p>
    <w:p w14:paraId="17836D6E" w14:textId="77777777" w:rsidR="00CF4F05" w:rsidRDefault="00CF4F05">
      <w:pPr>
        <w:pStyle w:val="Sis2"/>
      </w:pPr>
    </w:p>
    <w:p w14:paraId="394ED411" w14:textId="77777777" w:rsidR="00662E5B" w:rsidRDefault="00662E5B">
      <w:pPr>
        <w:pStyle w:val="Sis2"/>
      </w:pPr>
    </w:p>
    <w:p w14:paraId="202A5B42" w14:textId="77777777" w:rsidR="00662E5B" w:rsidRPr="00864A7F" w:rsidRDefault="00662E5B">
      <w:pPr>
        <w:pStyle w:val="Sis2"/>
      </w:pPr>
    </w:p>
    <w:p w14:paraId="17836D6F" w14:textId="77777777" w:rsidR="00CF4F05" w:rsidRPr="00864A7F" w:rsidRDefault="00CF4F05">
      <w:pPr>
        <w:pStyle w:val="Sis2"/>
      </w:pPr>
    </w:p>
    <w:p w14:paraId="17836D70" w14:textId="77777777" w:rsidR="00CF4F05" w:rsidRPr="00864A7F" w:rsidRDefault="00CF4F05">
      <w:pPr>
        <w:pStyle w:val="Sis2"/>
      </w:pPr>
    </w:p>
    <w:p w14:paraId="17836D71" w14:textId="77777777" w:rsidR="00CF4F05" w:rsidRPr="00864A7F" w:rsidRDefault="00F055DE">
      <w:pPr>
        <w:pStyle w:val="Sis2"/>
      </w:pPr>
      <w:r w:rsidRPr="00864A7F">
        <w:tab/>
      </w:r>
      <w:r w:rsidRPr="00864A7F">
        <w:tab/>
      </w:r>
      <w:r w:rsidRPr="00864A7F">
        <w:tab/>
      </w:r>
      <w:r w:rsidRPr="00864A7F">
        <w:tab/>
      </w:r>
      <w:r w:rsidRPr="00864A7F">
        <w:tab/>
      </w:r>
      <w:r w:rsidRPr="00864A7F">
        <w:tab/>
      </w:r>
      <w:r w:rsidRPr="00864A7F">
        <w:tab/>
      </w:r>
      <w:r w:rsidRPr="00864A7F">
        <w:tab/>
      </w:r>
      <w:r w:rsidRPr="00864A7F">
        <w:tab/>
      </w:r>
      <w:r w:rsidRPr="00864A7F">
        <w:tab/>
      </w:r>
    </w:p>
    <w:p w14:paraId="17836D72" w14:textId="05645BD5" w:rsidR="00CF4F05" w:rsidRPr="00864A7F" w:rsidRDefault="00CF4F05">
      <w:pPr>
        <w:jc w:val="right"/>
        <w:rPr>
          <w:b/>
          <w:sz w:val="32"/>
        </w:rPr>
      </w:pPr>
      <w:r w:rsidRPr="00864A7F">
        <w:rPr>
          <w:b/>
          <w:sz w:val="32"/>
        </w:rPr>
        <w:t xml:space="preserve">Versio </w:t>
      </w:r>
      <w:r w:rsidR="00253524">
        <w:rPr>
          <w:b/>
          <w:sz w:val="32"/>
        </w:rPr>
        <w:fldChar w:fldCharType="begin"/>
      </w:r>
      <w:r w:rsidR="00253524">
        <w:rPr>
          <w:b/>
          <w:sz w:val="32"/>
        </w:rPr>
        <w:instrText xml:space="preserve"> DOCPROPERTY  Versio  \* MERGEFORMAT </w:instrText>
      </w:r>
      <w:r w:rsidR="00253524">
        <w:rPr>
          <w:b/>
          <w:sz w:val="32"/>
        </w:rPr>
        <w:fldChar w:fldCharType="separate"/>
      </w:r>
      <w:r w:rsidR="00E73C03">
        <w:rPr>
          <w:b/>
          <w:sz w:val="32"/>
        </w:rPr>
        <w:t>1.01</w:t>
      </w:r>
      <w:r w:rsidR="00253524">
        <w:rPr>
          <w:b/>
          <w:sz w:val="32"/>
        </w:rPr>
        <w:fldChar w:fldCharType="end"/>
      </w:r>
    </w:p>
    <w:p w14:paraId="17836D73" w14:textId="3F3C362C" w:rsidR="007674FE" w:rsidRDefault="00B02ABA" w:rsidP="00DD060D">
      <w:pPr>
        <w:jc w:val="right"/>
        <w:rPr>
          <w:sz w:val="32"/>
          <w:szCs w:val="32"/>
        </w:rPr>
      </w:pPr>
      <w:r>
        <w:rPr>
          <w:sz w:val="32"/>
          <w:szCs w:val="32"/>
        </w:rPr>
        <w:t xml:space="preserve">  </w:t>
      </w:r>
      <w:r w:rsidR="001C13B0">
        <w:rPr>
          <w:sz w:val="32"/>
          <w:szCs w:val="32"/>
        </w:rPr>
        <w:t>29.2.2016</w:t>
      </w:r>
    </w:p>
    <w:p w14:paraId="17836D74" w14:textId="0F4DED78" w:rsidR="00CF4F05" w:rsidRPr="00864A7F" w:rsidRDefault="00D35D63" w:rsidP="00DD060D">
      <w:pPr>
        <w:jc w:val="right"/>
        <w:rPr>
          <w:b/>
          <w:sz w:val="32"/>
        </w:rPr>
        <w:sectPr w:rsidR="00CF4F05" w:rsidRPr="00864A7F" w:rsidSect="00B560C0">
          <w:headerReference w:type="default" r:id="rId14"/>
          <w:headerReference w:type="first" r:id="rId15"/>
          <w:footerReference w:type="first" r:id="rId16"/>
          <w:footnotePr>
            <w:numRestart w:val="eachSect"/>
          </w:footnotePr>
          <w:pgSz w:w="11907" w:h="16840" w:code="9"/>
          <w:pgMar w:top="567" w:right="1134" w:bottom="567" w:left="1134" w:header="567" w:footer="567" w:gutter="0"/>
          <w:cols w:space="720"/>
        </w:sectPr>
      </w:pPr>
      <w:r w:rsidRPr="00864A7F">
        <w:rPr>
          <w:b/>
          <w:sz w:val="32"/>
        </w:rPr>
        <w:t>URN:</w:t>
      </w:r>
      <w:r w:rsidR="00CF4F05" w:rsidRPr="00864A7F">
        <w:rPr>
          <w:b/>
          <w:sz w:val="32"/>
        </w:rPr>
        <w:t>OID</w:t>
      </w:r>
      <w:r w:rsidRPr="00864A7F">
        <w:rPr>
          <w:b/>
          <w:sz w:val="32"/>
        </w:rPr>
        <w:t>:</w:t>
      </w:r>
      <w:r w:rsidR="00DD060D" w:rsidRPr="00DD060D">
        <w:t xml:space="preserve"> </w:t>
      </w:r>
      <w:r w:rsidR="00253524">
        <w:rPr>
          <w:b/>
          <w:sz w:val="32"/>
        </w:rPr>
        <w:fldChar w:fldCharType="begin"/>
      </w:r>
      <w:r w:rsidR="00253524">
        <w:rPr>
          <w:b/>
          <w:sz w:val="32"/>
        </w:rPr>
        <w:instrText xml:space="preserve"> DOCPROPERTY  OID  \* MERGEFORMAT </w:instrText>
      </w:r>
      <w:r w:rsidR="00253524">
        <w:rPr>
          <w:b/>
          <w:sz w:val="32"/>
        </w:rPr>
        <w:fldChar w:fldCharType="separate"/>
      </w:r>
      <w:r w:rsidR="00E73C03">
        <w:rPr>
          <w:b/>
          <w:sz w:val="32"/>
        </w:rPr>
        <w:t>1.2.246.777.11.2016.7</w:t>
      </w:r>
      <w:r w:rsidR="00253524">
        <w:rPr>
          <w:b/>
          <w:sz w:val="32"/>
        </w:rPr>
        <w:fldChar w:fldCharType="end"/>
      </w:r>
    </w:p>
    <w:p w14:paraId="17836D75" w14:textId="77777777" w:rsidR="003764B6" w:rsidRPr="00864A7F" w:rsidRDefault="003764B6" w:rsidP="004403A0">
      <w:pPr>
        <w:pStyle w:val="NormaaliP"/>
        <w:rPr>
          <w:b/>
        </w:rPr>
      </w:pPr>
      <w:bookmarkStart w:id="0" w:name="_Toc32384905"/>
      <w:bookmarkStart w:id="1" w:name="_Toc32974351"/>
      <w:bookmarkStart w:id="2" w:name="_Toc33328965"/>
      <w:r w:rsidRPr="00864A7F">
        <w:rPr>
          <w:b/>
        </w:rPr>
        <w:lastRenderedPageBreak/>
        <w:t>Versiohistoria:</w:t>
      </w:r>
      <w:bookmarkEnd w:id="0"/>
      <w:bookmarkEnd w:id="1"/>
      <w:bookmarkEnd w:id="2"/>
      <w:r w:rsidRPr="00864A7F">
        <w:rPr>
          <w:b/>
        </w:rPr>
        <w:t xml:space="preserve"> </w:t>
      </w:r>
    </w:p>
    <w:p w14:paraId="17836D76" w14:textId="77777777" w:rsidR="003764B6" w:rsidRPr="00864A7F" w:rsidRDefault="003764B6" w:rsidP="003764B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275"/>
        <w:gridCol w:w="992"/>
        <w:gridCol w:w="6096"/>
      </w:tblGrid>
      <w:tr w:rsidR="003764B6" w:rsidRPr="00791BB5" w14:paraId="17836D7B" w14:textId="77777777" w:rsidTr="00791BB5">
        <w:trPr>
          <w:cantSplit/>
        </w:trPr>
        <w:tc>
          <w:tcPr>
            <w:tcW w:w="959" w:type="dxa"/>
            <w:shd w:val="pct12" w:color="auto" w:fill="auto"/>
          </w:tcPr>
          <w:p w14:paraId="17836D77" w14:textId="77777777" w:rsidR="003764B6" w:rsidRPr="00791BB5" w:rsidRDefault="003764B6" w:rsidP="00533A4B">
            <w:pPr>
              <w:pStyle w:val="Vakiosisennys"/>
              <w:rPr>
                <w:b/>
                <w:sz w:val="22"/>
                <w:szCs w:val="22"/>
              </w:rPr>
            </w:pPr>
            <w:r w:rsidRPr="00791BB5">
              <w:rPr>
                <w:b/>
                <w:sz w:val="22"/>
                <w:szCs w:val="22"/>
              </w:rPr>
              <w:t>Versio:</w:t>
            </w:r>
          </w:p>
        </w:tc>
        <w:tc>
          <w:tcPr>
            <w:tcW w:w="1275" w:type="dxa"/>
            <w:shd w:val="pct12" w:color="auto" w:fill="auto"/>
          </w:tcPr>
          <w:p w14:paraId="17836D78" w14:textId="77777777" w:rsidR="003764B6" w:rsidRPr="00791BB5" w:rsidRDefault="003764B6" w:rsidP="00533A4B">
            <w:pPr>
              <w:pStyle w:val="Vakiosisennys"/>
              <w:rPr>
                <w:b/>
                <w:sz w:val="22"/>
                <w:szCs w:val="22"/>
              </w:rPr>
            </w:pPr>
            <w:r w:rsidRPr="00791BB5">
              <w:rPr>
                <w:b/>
                <w:sz w:val="22"/>
                <w:szCs w:val="22"/>
              </w:rPr>
              <w:t>Pvm:</w:t>
            </w:r>
          </w:p>
        </w:tc>
        <w:tc>
          <w:tcPr>
            <w:tcW w:w="992" w:type="dxa"/>
            <w:shd w:val="pct12" w:color="auto" w:fill="auto"/>
          </w:tcPr>
          <w:p w14:paraId="17836D79" w14:textId="475B3755" w:rsidR="003764B6" w:rsidRPr="00791BB5" w:rsidRDefault="003764B6" w:rsidP="00791BB5">
            <w:pPr>
              <w:pStyle w:val="Vakiosisennys"/>
              <w:rPr>
                <w:b/>
                <w:sz w:val="22"/>
                <w:szCs w:val="22"/>
              </w:rPr>
            </w:pPr>
            <w:r w:rsidRPr="00791BB5">
              <w:rPr>
                <w:b/>
                <w:sz w:val="22"/>
                <w:szCs w:val="22"/>
              </w:rPr>
              <w:t>Laatijat</w:t>
            </w:r>
          </w:p>
        </w:tc>
        <w:tc>
          <w:tcPr>
            <w:tcW w:w="6096" w:type="dxa"/>
            <w:shd w:val="pct12" w:color="auto" w:fill="auto"/>
          </w:tcPr>
          <w:p w14:paraId="17836D7A" w14:textId="77777777" w:rsidR="003764B6" w:rsidRPr="00791BB5" w:rsidRDefault="003764B6" w:rsidP="00533A4B">
            <w:pPr>
              <w:pStyle w:val="Vakiosisennys"/>
              <w:rPr>
                <w:b/>
                <w:sz w:val="22"/>
                <w:szCs w:val="22"/>
              </w:rPr>
            </w:pPr>
            <w:r w:rsidRPr="00791BB5">
              <w:rPr>
                <w:b/>
                <w:sz w:val="22"/>
                <w:szCs w:val="22"/>
              </w:rPr>
              <w:t>Muutokset:</w:t>
            </w:r>
          </w:p>
        </w:tc>
      </w:tr>
      <w:tr w:rsidR="00777598" w:rsidRPr="001F1FD7" w14:paraId="1B16518D" w14:textId="77777777" w:rsidTr="00791BB5">
        <w:trPr>
          <w:cantSplit/>
        </w:trPr>
        <w:tc>
          <w:tcPr>
            <w:tcW w:w="959" w:type="dxa"/>
          </w:tcPr>
          <w:p w14:paraId="1FE35197" w14:textId="37BC4491" w:rsidR="00777598" w:rsidRPr="000E4E11" w:rsidRDefault="001D0968" w:rsidP="002509D2">
            <w:pPr>
              <w:pStyle w:val="Vakiosisennys"/>
              <w:spacing w:before="120"/>
              <w:rPr>
                <w:sz w:val="22"/>
                <w:szCs w:val="22"/>
              </w:rPr>
            </w:pPr>
            <w:r>
              <w:rPr>
                <w:sz w:val="22"/>
                <w:szCs w:val="22"/>
              </w:rPr>
              <w:t>1.00</w:t>
            </w:r>
          </w:p>
        </w:tc>
        <w:tc>
          <w:tcPr>
            <w:tcW w:w="1275" w:type="dxa"/>
          </w:tcPr>
          <w:p w14:paraId="6EBDD1BD" w14:textId="573B6799" w:rsidR="00777598" w:rsidRPr="000E4E11" w:rsidRDefault="00EC3D7E" w:rsidP="001D0968">
            <w:pPr>
              <w:pStyle w:val="Vakiosisennys"/>
              <w:spacing w:before="120"/>
              <w:rPr>
                <w:sz w:val="22"/>
                <w:szCs w:val="22"/>
              </w:rPr>
            </w:pPr>
            <w:r>
              <w:rPr>
                <w:sz w:val="22"/>
                <w:szCs w:val="22"/>
              </w:rPr>
              <w:t>31</w:t>
            </w:r>
            <w:r w:rsidR="00777598" w:rsidRPr="000E4E11">
              <w:rPr>
                <w:sz w:val="22"/>
                <w:szCs w:val="22"/>
              </w:rPr>
              <w:t>.</w:t>
            </w:r>
            <w:r w:rsidR="001D0968">
              <w:rPr>
                <w:sz w:val="22"/>
                <w:szCs w:val="22"/>
              </w:rPr>
              <w:t>8.2015</w:t>
            </w:r>
          </w:p>
        </w:tc>
        <w:tc>
          <w:tcPr>
            <w:tcW w:w="992" w:type="dxa"/>
          </w:tcPr>
          <w:p w14:paraId="03243D9E" w14:textId="429B1E87" w:rsidR="00777598" w:rsidRPr="000E4E11" w:rsidRDefault="00777598" w:rsidP="002509D2">
            <w:pPr>
              <w:pStyle w:val="Vakiosisennys"/>
              <w:spacing w:before="120"/>
              <w:rPr>
                <w:sz w:val="22"/>
                <w:szCs w:val="22"/>
              </w:rPr>
            </w:pPr>
          </w:p>
        </w:tc>
        <w:tc>
          <w:tcPr>
            <w:tcW w:w="6096" w:type="dxa"/>
          </w:tcPr>
          <w:p w14:paraId="203A8357" w14:textId="77777777" w:rsidR="000708C0" w:rsidRDefault="001D0968" w:rsidP="001D0968">
            <w:pPr>
              <w:spacing w:before="120"/>
              <w:ind w:left="0"/>
              <w:rPr>
                <w:sz w:val="22"/>
                <w:szCs w:val="22"/>
              </w:rPr>
            </w:pPr>
            <w:r>
              <w:rPr>
                <w:sz w:val="22"/>
                <w:szCs w:val="22"/>
              </w:rPr>
              <w:t xml:space="preserve">Siirretty Koosteet ja ylläpidettävät asiakirjat </w:t>
            </w:r>
            <w:proofErr w:type="gramStart"/>
            <w:r>
              <w:rPr>
                <w:sz w:val="22"/>
                <w:szCs w:val="22"/>
              </w:rPr>
              <w:t>–luku</w:t>
            </w:r>
            <w:proofErr w:type="gramEnd"/>
            <w:r>
              <w:rPr>
                <w:sz w:val="22"/>
                <w:szCs w:val="22"/>
              </w:rPr>
              <w:t xml:space="preserve"> Kertomus- ja lomakkeet oppaasta tähän erilliseen määrittelyyn.</w:t>
            </w:r>
          </w:p>
          <w:p w14:paraId="06CB7104" w14:textId="77777777" w:rsidR="00C77C1C" w:rsidRDefault="00C77C1C" w:rsidP="001D0968">
            <w:pPr>
              <w:spacing w:before="120"/>
              <w:ind w:left="0"/>
              <w:rPr>
                <w:sz w:val="22"/>
                <w:szCs w:val="22"/>
              </w:rPr>
            </w:pPr>
            <w:proofErr w:type="gramStart"/>
            <w:r>
              <w:rPr>
                <w:sz w:val="22"/>
                <w:szCs w:val="22"/>
              </w:rPr>
              <w:t>Selkiytetty rakennetta.</w:t>
            </w:r>
            <w:proofErr w:type="gramEnd"/>
          </w:p>
          <w:p w14:paraId="205C96EA" w14:textId="7EA3EA64" w:rsidR="00C77C1C" w:rsidRPr="001D0968" w:rsidRDefault="00C77C1C" w:rsidP="001D0968">
            <w:pPr>
              <w:spacing w:before="120"/>
              <w:ind w:left="0"/>
              <w:rPr>
                <w:sz w:val="22"/>
                <w:szCs w:val="22"/>
              </w:rPr>
            </w:pPr>
            <w:r>
              <w:rPr>
                <w:sz w:val="22"/>
                <w:szCs w:val="22"/>
              </w:rPr>
              <w:t>Jätetty dokumenttiin viittaukset vain diagnoosi- ja riskikoosteisiin, joilla lähdetään liikkeelle.</w:t>
            </w:r>
          </w:p>
        </w:tc>
      </w:tr>
      <w:tr w:rsidR="001D0968" w:rsidRPr="001F1FD7" w14:paraId="73044009" w14:textId="77777777" w:rsidTr="00791BB5">
        <w:trPr>
          <w:cantSplit/>
        </w:trPr>
        <w:tc>
          <w:tcPr>
            <w:tcW w:w="959" w:type="dxa"/>
          </w:tcPr>
          <w:p w14:paraId="060A4ECB" w14:textId="4AAC2063" w:rsidR="001D0968" w:rsidRDefault="00AE5D58" w:rsidP="002509D2">
            <w:pPr>
              <w:pStyle w:val="Vakiosisennys"/>
              <w:spacing w:before="120"/>
              <w:rPr>
                <w:sz w:val="22"/>
                <w:szCs w:val="22"/>
              </w:rPr>
            </w:pPr>
            <w:r>
              <w:rPr>
                <w:sz w:val="22"/>
                <w:szCs w:val="22"/>
              </w:rPr>
              <w:t>1.01</w:t>
            </w:r>
          </w:p>
        </w:tc>
        <w:tc>
          <w:tcPr>
            <w:tcW w:w="1275" w:type="dxa"/>
          </w:tcPr>
          <w:p w14:paraId="547D7BF7" w14:textId="48635E7D" w:rsidR="001D0968" w:rsidRPr="000E4E11" w:rsidRDefault="00AE5D58" w:rsidP="001D0968">
            <w:pPr>
              <w:pStyle w:val="Vakiosisennys"/>
              <w:spacing w:before="120"/>
              <w:rPr>
                <w:sz w:val="22"/>
                <w:szCs w:val="22"/>
              </w:rPr>
            </w:pPr>
            <w:r>
              <w:rPr>
                <w:sz w:val="22"/>
                <w:szCs w:val="22"/>
              </w:rPr>
              <w:t>29.2.2016</w:t>
            </w:r>
          </w:p>
        </w:tc>
        <w:tc>
          <w:tcPr>
            <w:tcW w:w="992" w:type="dxa"/>
          </w:tcPr>
          <w:p w14:paraId="6D0991BD" w14:textId="272CCA29" w:rsidR="001D0968" w:rsidRPr="000E4E11" w:rsidRDefault="00AE5D58" w:rsidP="002509D2">
            <w:pPr>
              <w:pStyle w:val="Vakiosisennys"/>
              <w:spacing w:before="120"/>
              <w:rPr>
                <w:sz w:val="22"/>
                <w:szCs w:val="22"/>
              </w:rPr>
            </w:pPr>
            <w:r>
              <w:rPr>
                <w:sz w:val="22"/>
                <w:szCs w:val="22"/>
              </w:rPr>
              <w:t>Kela</w:t>
            </w:r>
          </w:p>
        </w:tc>
        <w:tc>
          <w:tcPr>
            <w:tcW w:w="6096" w:type="dxa"/>
          </w:tcPr>
          <w:p w14:paraId="2328E5CA" w14:textId="64250737" w:rsidR="001D0968" w:rsidRDefault="00AE5D58" w:rsidP="001D0968">
            <w:pPr>
              <w:spacing w:before="120"/>
              <w:ind w:left="0"/>
              <w:rPr>
                <w:sz w:val="22"/>
                <w:szCs w:val="22"/>
              </w:rPr>
            </w:pPr>
            <w:proofErr w:type="gramStart"/>
            <w:r>
              <w:rPr>
                <w:sz w:val="22"/>
                <w:szCs w:val="22"/>
              </w:rPr>
              <w:t xml:space="preserve">Luku 2.5, tarkennettu </w:t>
            </w:r>
            <w:proofErr w:type="spellStart"/>
            <w:r>
              <w:rPr>
                <w:sz w:val="22"/>
                <w:szCs w:val="22"/>
              </w:rPr>
              <w:t>entryn</w:t>
            </w:r>
            <w:proofErr w:type="spellEnd"/>
            <w:r>
              <w:rPr>
                <w:sz w:val="22"/>
                <w:szCs w:val="22"/>
              </w:rPr>
              <w:t xml:space="preserve"> palautusmuoto.</w:t>
            </w:r>
            <w:proofErr w:type="gramEnd"/>
            <w:ins w:id="3" w:author="Takanen Riitta" w:date="2016-11-29T10:26:00Z">
              <w:r w:rsidR="00923E50">
                <w:rPr>
                  <w:sz w:val="22"/>
                  <w:szCs w:val="22"/>
                </w:rPr>
                <w:t xml:space="preserve"> </w:t>
              </w:r>
            </w:ins>
          </w:p>
        </w:tc>
      </w:tr>
      <w:tr w:rsidR="00923E50" w:rsidRPr="001F1FD7" w14:paraId="4E66D157" w14:textId="77777777" w:rsidTr="00791BB5">
        <w:trPr>
          <w:cantSplit/>
          <w:ins w:id="4" w:author="Takanen Riitta" w:date="2016-11-29T10:26:00Z"/>
        </w:trPr>
        <w:tc>
          <w:tcPr>
            <w:tcW w:w="959" w:type="dxa"/>
          </w:tcPr>
          <w:p w14:paraId="116F8F74" w14:textId="77777777" w:rsidR="00923E50" w:rsidRDefault="00923E50" w:rsidP="002509D2">
            <w:pPr>
              <w:pStyle w:val="Vakiosisennys"/>
              <w:spacing w:before="120"/>
              <w:rPr>
                <w:ins w:id="5" w:author="Takanen Riitta" w:date="2016-11-29T10:26:00Z"/>
                <w:sz w:val="22"/>
                <w:szCs w:val="22"/>
              </w:rPr>
            </w:pPr>
          </w:p>
        </w:tc>
        <w:tc>
          <w:tcPr>
            <w:tcW w:w="1275" w:type="dxa"/>
          </w:tcPr>
          <w:p w14:paraId="7FDF186C" w14:textId="5979D670" w:rsidR="00923E50" w:rsidRDefault="00923E50" w:rsidP="001D0968">
            <w:pPr>
              <w:pStyle w:val="Vakiosisennys"/>
              <w:spacing w:before="120"/>
              <w:rPr>
                <w:ins w:id="6" w:author="Takanen Riitta" w:date="2016-11-29T10:26:00Z"/>
                <w:sz w:val="22"/>
                <w:szCs w:val="22"/>
              </w:rPr>
            </w:pPr>
            <w:ins w:id="7" w:author="Takanen Riitta" w:date="2016-11-29T10:26:00Z">
              <w:r>
                <w:rPr>
                  <w:sz w:val="22"/>
                  <w:szCs w:val="22"/>
                </w:rPr>
                <w:t>28.11.2016</w:t>
              </w:r>
            </w:ins>
          </w:p>
        </w:tc>
        <w:tc>
          <w:tcPr>
            <w:tcW w:w="992" w:type="dxa"/>
          </w:tcPr>
          <w:p w14:paraId="2CB8EBC9" w14:textId="32246CBE" w:rsidR="00923E50" w:rsidRDefault="00923E50" w:rsidP="002509D2">
            <w:pPr>
              <w:pStyle w:val="Vakiosisennys"/>
              <w:spacing w:before="120"/>
              <w:rPr>
                <w:ins w:id="8" w:author="Takanen Riitta" w:date="2016-11-29T10:26:00Z"/>
                <w:sz w:val="22"/>
                <w:szCs w:val="22"/>
              </w:rPr>
            </w:pPr>
            <w:ins w:id="9" w:author="Takanen Riitta" w:date="2016-11-29T10:27:00Z">
              <w:r>
                <w:rPr>
                  <w:sz w:val="22"/>
                  <w:szCs w:val="22"/>
                </w:rPr>
                <w:t>Kela</w:t>
              </w:r>
            </w:ins>
          </w:p>
        </w:tc>
        <w:tc>
          <w:tcPr>
            <w:tcW w:w="6096" w:type="dxa"/>
          </w:tcPr>
          <w:p w14:paraId="4D3A3DEF" w14:textId="3928A74A" w:rsidR="00923E50" w:rsidRDefault="00923E50" w:rsidP="001D0968">
            <w:pPr>
              <w:spacing w:before="120"/>
              <w:ind w:left="0"/>
              <w:rPr>
                <w:ins w:id="10" w:author="Takanen Riitta" w:date="2016-11-29T10:26:00Z"/>
                <w:sz w:val="22"/>
                <w:szCs w:val="22"/>
              </w:rPr>
            </w:pPr>
            <w:ins w:id="11" w:author="Takanen Riitta" w:date="2016-11-29T10:27:00Z">
              <w:r w:rsidRPr="00923E50">
                <w:rPr>
                  <w:sz w:val="22"/>
                  <w:szCs w:val="22"/>
                </w:rPr>
                <w:t xml:space="preserve">Tarkennukset, täydennykset ja korjaukset, jotka eivät merkittävästi vaikuta </w:t>
              </w:r>
              <w:proofErr w:type="spellStart"/>
              <w:r w:rsidRPr="00923E50">
                <w:rPr>
                  <w:sz w:val="22"/>
                  <w:szCs w:val="22"/>
                </w:rPr>
                <w:t>yhteentoimivuuteen</w:t>
              </w:r>
              <w:proofErr w:type="spellEnd"/>
              <w:r w:rsidRPr="00923E50">
                <w:rPr>
                  <w:sz w:val="22"/>
                  <w:szCs w:val="22"/>
                </w:rPr>
                <w:t xml:space="preserve">, julkaistaan erillisessä </w:t>
              </w:r>
              <w:proofErr w:type="spellStart"/>
              <w:r w:rsidRPr="00923E50">
                <w:rPr>
                  <w:sz w:val="22"/>
                  <w:szCs w:val="22"/>
                </w:rPr>
                <w:t>Errata-dokumentissa</w:t>
              </w:r>
              <w:proofErr w:type="spellEnd"/>
              <w:r w:rsidRPr="00923E50">
                <w:rPr>
                  <w:sz w:val="22"/>
                  <w:szCs w:val="22"/>
                </w:rPr>
                <w:t>.</w:t>
              </w:r>
            </w:ins>
            <w:bookmarkStart w:id="12" w:name="_GoBack"/>
            <w:bookmarkEnd w:id="12"/>
          </w:p>
        </w:tc>
      </w:tr>
    </w:tbl>
    <w:p w14:paraId="05656166" w14:textId="77777777" w:rsidR="001D0968" w:rsidRDefault="001D0968" w:rsidP="0057709F">
      <w:pPr>
        <w:pStyle w:val="NormaaliP"/>
      </w:pPr>
      <w:bookmarkStart w:id="13" w:name="_Toc32384907"/>
      <w:bookmarkStart w:id="14" w:name="_Toc33328968"/>
      <w:bookmarkStart w:id="15" w:name="_Toc93396729"/>
      <w:bookmarkStart w:id="16" w:name="_Toc93414395"/>
      <w:bookmarkStart w:id="17" w:name="_Toc93459764"/>
      <w:bookmarkStart w:id="18" w:name="_Toc93572516"/>
      <w:bookmarkStart w:id="19" w:name="_Toc93675543"/>
      <w:bookmarkStart w:id="20" w:name="_Toc232093741"/>
      <w:bookmarkStart w:id="21" w:name="_Toc232271529"/>
    </w:p>
    <w:p w14:paraId="17836DC8" w14:textId="1D563C74" w:rsidR="0086492E" w:rsidRDefault="0086492E" w:rsidP="0057709F">
      <w:pPr>
        <w:pStyle w:val="NormaaliP"/>
      </w:pPr>
    </w:p>
    <w:p w14:paraId="17836DC9" w14:textId="77777777" w:rsidR="007A7CD1" w:rsidRDefault="00862F98" w:rsidP="005B5D26">
      <w:pPr>
        <w:ind w:left="0"/>
        <w:jc w:val="both"/>
        <w:outlineLvl w:val="0"/>
      </w:pPr>
      <w:bookmarkStart w:id="22" w:name="_Toc232298168"/>
      <w:bookmarkStart w:id="23" w:name="_Toc232298422"/>
      <w:r>
        <w:rPr>
          <w:b/>
          <w:sz w:val="32"/>
        </w:rPr>
        <w:br w:type="page"/>
      </w:r>
      <w:bookmarkStart w:id="24" w:name="_Toc309019387"/>
      <w:bookmarkStart w:id="25" w:name="_Toc428793942"/>
      <w:r w:rsidR="003764B6" w:rsidRPr="00864A7F">
        <w:rPr>
          <w:b/>
          <w:sz w:val="32"/>
        </w:rPr>
        <w:lastRenderedPageBreak/>
        <w:t>SISÄLLYSLUETTELO</w:t>
      </w:r>
      <w:bookmarkStart w:id="26" w:name="_Toc25673752"/>
      <w:bookmarkStart w:id="27" w:name="_Toc63498715"/>
      <w:bookmarkEnd w:id="13"/>
      <w:bookmarkEnd w:id="14"/>
      <w:bookmarkEnd w:id="15"/>
      <w:bookmarkEnd w:id="16"/>
      <w:bookmarkEnd w:id="17"/>
      <w:bookmarkEnd w:id="18"/>
      <w:bookmarkEnd w:id="19"/>
      <w:bookmarkEnd w:id="20"/>
      <w:bookmarkEnd w:id="21"/>
      <w:bookmarkEnd w:id="22"/>
      <w:bookmarkEnd w:id="23"/>
      <w:bookmarkEnd w:id="24"/>
      <w:bookmarkEnd w:id="25"/>
    </w:p>
    <w:sdt>
      <w:sdtPr>
        <w:rPr>
          <w:rFonts w:ascii="Times New Roman" w:hAnsi="Times New Roman"/>
          <w:b w:val="0"/>
          <w:bCs w:val="0"/>
          <w:color w:val="auto"/>
          <w:sz w:val="24"/>
          <w:szCs w:val="20"/>
        </w:rPr>
        <w:id w:val="166621969"/>
        <w:docPartObj>
          <w:docPartGallery w:val="Table of Contents"/>
          <w:docPartUnique/>
        </w:docPartObj>
      </w:sdtPr>
      <w:sdtEndPr/>
      <w:sdtContent>
        <w:p w14:paraId="17836DCA" w14:textId="77777777" w:rsidR="00F201A8" w:rsidRDefault="00F201A8">
          <w:pPr>
            <w:pStyle w:val="Sisllysluettelonotsikko"/>
          </w:pPr>
          <w:r>
            <w:t>Sisältö</w:t>
          </w:r>
        </w:p>
        <w:p w14:paraId="35C21847" w14:textId="77777777" w:rsidR="0043471D" w:rsidRDefault="00967CDB">
          <w:pPr>
            <w:pStyle w:val="Sisluet1"/>
            <w:tabs>
              <w:tab w:val="right" w:leader="dot" w:pos="9629"/>
            </w:tabs>
            <w:rPr>
              <w:rFonts w:asciiTheme="minorHAnsi" w:eastAsiaTheme="minorEastAsia" w:hAnsiTheme="minorHAnsi" w:cstheme="minorBidi"/>
              <w:b w:val="0"/>
              <w:caps w:val="0"/>
              <w:noProof/>
              <w:sz w:val="22"/>
              <w:szCs w:val="22"/>
              <w:lang w:eastAsia="fi-FI"/>
            </w:rPr>
          </w:pPr>
          <w:r>
            <w:fldChar w:fldCharType="begin"/>
          </w:r>
          <w:r w:rsidR="00F201A8">
            <w:instrText xml:space="preserve"> TOC \o "1-3" \h \z \u </w:instrText>
          </w:r>
          <w:r>
            <w:fldChar w:fldCharType="separate"/>
          </w:r>
          <w:hyperlink w:anchor="_Toc428793942" w:history="1">
            <w:r w:rsidR="0043471D" w:rsidRPr="00BA64E7">
              <w:rPr>
                <w:rStyle w:val="Hyperlinkki"/>
                <w:noProof/>
              </w:rPr>
              <w:t>SISÄLLYSLUETTELO</w:t>
            </w:r>
            <w:r w:rsidR="0043471D">
              <w:rPr>
                <w:noProof/>
                <w:webHidden/>
              </w:rPr>
              <w:tab/>
            </w:r>
            <w:r w:rsidR="0043471D">
              <w:rPr>
                <w:noProof/>
                <w:webHidden/>
              </w:rPr>
              <w:fldChar w:fldCharType="begin"/>
            </w:r>
            <w:r w:rsidR="0043471D">
              <w:rPr>
                <w:noProof/>
                <w:webHidden/>
              </w:rPr>
              <w:instrText xml:space="preserve"> PAGEREF _Toc428793942 \h </w:instrText>
            </w:r>
            <w:r w:rsidR="0043471D">
              <w:rPr>
                <w:noProof/>
                <w:webHidden/>
              </w:rPr>
            </w:r>
            <w:r w:rsidR="0043471D">
              <w:rPr>
                <w:noProof/>
                <w:webHidden/>
              </w:rPr>
              <w:fldChar w:fldCharType="separate"/>
            </w:r>
            <w:r w:rsidR="0043471D">
              <w:rPr>
                <w:noProof/>
                <w:webHidden/>
              </w:rPr>
              <w:t>3</w:t>
            </w:r>
            <w:r w:rsidR="0043471D">
              <w:rPr>
                <w:noProof/>
                <w:webHidden/>
              </w:rPr>
              <w:fldChar w:fldCharType="end"/>
            </w:r>
          </w:hyperlink>
        </w:p>
        <w:p w14:paraId="722A3448" w14:textId="77777777" w:rsidR="0043471D" w:rsidRDefault="00923E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43" w:history="1">
            <w:r w:rsidR="0043471D" w:rsidRPr="00BA64E7">
              <w:rPr>
                <w:rStyle w:val="Hyperlinkki"/>
                <w:noProof/>
              </w:rPr>
              <w:t>1.</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Johdanto</w:t>
            </w:r>
            <w:r w:rsidR="0043471D">
              <w:rPr>
                <w:noProof/>
                <w:webHidden/>
              </w:rPr>
              <w:tab/>
            </w:r>
            <w:r w:rsidR="0043471D">
              <w:rPr>
                <w:noProof/>
                <w:webHidden/>
              </w:rPr>
              <w:fldChar w:fldCharType="begin"/>
            </w:r>
            <w:r w:rsidR="0043471D">
              <w:rPr>
                <w:noProof/>
                <w:webHidden/>
              </w:rPr>
              <w:instrText xml:space="preserve"> PAGEREF _Toc428793943 \h </w:instrText>
            </w:r>
            <w:r w:rsidR="0043471D">
              <w:rPr>
                <w:noProof/>
                <w:webHidden/>
              </w:rPr>
            </w:r>
            <w:r w:rsidR="0043471D">
              <w:rPr>
                <w:noProof/>
                <w:webHidden/>
              </w:rPr>
              <w:fldChar w:fldCharType="separate"/>
            </w:r>
            <w:r w:rsidR="0043471D">
              <w:rPr>
                <w:noProof/>
                <w:webHidden/>
              </w:rPr>
              <w:t>4</w:t>
            </w:r>
            <w:r w:rsidR="0043471D">
              <w:rPr>
                <w:noProof/>
                <w:webHidden/>
              </w:rPr>
              <w:fldChar w:fldCharType="end"/>
            </w:r>
          </w:hyperlink>
        </w:p>
        <w:p w14:paraId="58249BDA" w14:textId="77777777" w:rsidR="0043471D" w:rsidRDefault="00923E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44" w:history="1">
            <w:r w:rsidR="0043471D" w:rsidRPr="00BA64E7">
              <w:rPr>
                <w:rStyle w:val="Hyperlinkki"/>
                <w:noProof/>
              </w:rPr>
              <w:t>2.</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Tiedonhallintapalvelun koosteasiakirjat</w:t>
            </w:r>
            <w:r w:rsidR="0043471D">
              <w:rPr>
                <w:noProof/>
                <w:webHidden/>
              </w:rPr>
              <w:tab/>
            </w:r>
            <w:r w:rsidR="0043471D">
              <w:rPr>
                <w:noProof/>
                <w:webHidden/>
              </w:rPr>
              <w:fldChar w:fldCharType="begin"/>
            </w:r>
            <w:r w:rsidR="0043471D">
              <w:rPr>
                <w:noProof/>
                <w:webHidden/>
              </w:rPr>
              <w:instrText xml:space="preserve"> PAGEREF _Toc428793944 \h </w:instrText>
            </w:r>
            <w:r w:rsidR="0043471D">
              <w:rPr>
                <w:noProof/>
                <w:webHidden/>
              </w:rPr>
            </w:r>
            <w:r w:rsidR="0043471D">
              <w:rPr>
                <w:noProof/>
                <w:webHidden/>
              </w:rPr>
              <w:fldChar w:fldCharType="separate"/>
            </w:r>
            <w:r w:rsidR="0043471D">
              <w:rPr>
                <w:noProof/>
                <w:webHidden/>
              </w:rPr>
              <w:t>5</w:t>
            </w:r>
            <w:r w:rsidR="0043471D">
              <w:rPr>
                <w:noProof/>
                <w:webHidden/>
              </w:rPr>
              <w:fldChar w:fldCharType="end"/>
            </w:r>
          </w:hyperlink>
        </w:p>
        <w:p w14:paraId="0F7BD10A"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5" w:history="1">
            <w:r w:rsidR="0043471D" w:rsidRPr="00BA64E7">
              <w:rPr>
                <w:rStyle w:val="Hyperlinkki"/>
                <w:noProof/>
              </w:rPr>
              <w:t>2.1</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Yleistä</w:t>
            </w:r>
            <w:r w:rsidR="0043471D">
              <w:rPr>
                <w:noProof/>
                <w:webHidden/>
              </w:rPr>
              <w:tab/>
            </w:r>
            <w:r w:rsidR="0043471D">
              <w:rPr>
                <w:noProof/>
                <w:webHidden/>
              </w:rPr>
              <w:fldChar w:fldCharType="begin"/>
            </w:r>
            <w:r w:rsidR="0043471D">
              <w:rPr>
                <w:noProof/>
                <w:webHidden/>
              </w:rPr>
              <w:instrText xml:space="preserve"> PAGEREF _Toc428793945 \h </w:instrText>
            </w:r>
            <w:r w:rsidR="0043471D">
              <w:rPr>
                <w:noProof/>
                <w:webHidden/>
              </w:rPr>
            </w:r>
            <w:r w:rsidR="0043471D">
              <w:rPr>
                <w:noProof/>
                <w:webHidden/>
              </w:rPr>
              <w:fldChar w:fldCharType="separate"/>
            </w:r>
            <w:r w:rsidR="0043471D">
              <w:rPr>
                <w:noProof/>
                <w:webHidden/>
              </w:rPr>
              <w:t>5</w:t>
            </w:r>
            <w:r w:rsidR="0043471D">
              <w:rPr>
                <w:noProof/>
                <w:webHidden/>
              </w:rPr>
              <w:fldChar w:fldCharType="end"/>
            </w:r>
          </w:hyperlink>
        </w:p>
        <w:p w14:paraId="1C0F341E"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6" w:history="1">
            <w:r w:rsidR="0043471D" w:rsidRPr="00BA64E7">
              <w:rPr>
                <w:rStyle w:val="Hyperlinkki"/>
                <w:noProof/>
              </w:rPr>
              <w:t>2.2</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Koosteasiakirjojen Header-tiedot</w:t>
            </w:r>
            <w:r w:rsidR="0043471D">
              <w:rPr>
                <w:noProof/>
                <w:webHidden/>
              </w:rPr>
              <w:tab/>
            </w:r>
            <w:r w:rsidR="0043471D">
              <w:rPr>
                <w:noProof/>
                <w:webHidden/>
              </w:rPr>
              <w:fldChar w:fldCharType="begin"/>
            </w:r>
            <w:r w:rsidR="0043471D">
              <w:rPr>
                <w:noProof/>
                <w:webHidden/>
              </w:rPr>
              <w:instrText xml:space="preserve"> PAGEREF _Toc428793946 \h </w:instrText>
            </w:r>
            <w:r w:rsidR="0043471D">
              <w:rPr>
                <w:noProof/>
                <w:webHidden/>
              </w:rPr>
            </w:r>
            <w:r w:rsidR="0043471D">
              <w:rPr>
                <w:noProof/>
                <w:webHidden/>
              </w:rPr>
              <w:fldChar w:fldCharType="separate"/>
            </w:r>
            <w:r w:rsidR="0043471D">
              <w:rPr>
                <w:noProof/>
                <w:webHidden/>
              </w:rPr>
              <w:t>6</w:t>
            </w:r>
            <w:r w:rsidR="0043471D">
              <w:rPr>
                <w:noProof/>
                <w:webHidden/>
              </w:rPr>
              <w:fldChar w:fldCharType="end"/>
            </w:r>
          </w:hyperlink>
        </w:p>
        <w:p w14:paraId="0E4F2151"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7" w:history="1">
            <w:r w:rsidR="0043471D" w:rsidRPr="00BA64E7">
              <w:rPr>
                <w:rStyle w:val="Hyperlinkki"/>
                <w:noProof/>
              </w:rPr>
              <w:t>2.3</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Koosteasiakirjojen body-osan koostemerkinnät</w:t>
            </w:r>
            <w:r w:rsidR="0043471D">
              <w:rPr>
                <w:noProof/>
                <w:webHidden/>
              </w:rPr>
              <w:tab/>
            </w:r>
            <w:r w:rsidR="0043471D">
              <w:rPr>
                <w:noProof/>
                <w:webHidden/>
              </w:rPr>
              <w:fldChar w:fldCharType="begin"/>
            </w:r>
            <w:r w:rsidR="0043471D">
              <w:rPr>
                <w:noProof/>
                <w:webHidden/>
              </w:rPr>
              <w:instrText xml:space="preserve"> PAGEREF _Toc428793947 \h </w:instrText>
            </w:r>
            <w:r w:rsidR="0043471D">
              <w:rPr>
                <w:noProof/>
                <w:webHidden/>
              </w:rPr>
            </w:r>
            <w:r w:rsidR="0043471D">
              <w:rPr>
                <w:noProof/>
                <w:webHidden/>
              </w:rPr>
              <w:fldChar w:fldCharType="separate"/>
            </w:r>
            <w:r w:rsidR="0043471D">
              <w:rPr>
                <w:noProof/>
                <w:webHidden/>
              </w:rPr>
              <w:t>7</w:t>
            </w:r>
            <w:r w:rsidR="0043471D">
              <w:rPr>
                <w:noProof/>
                <w:webHidden/>
              </w:rPr>
              <w:fldChar w:fldCharType="end"/>
            </w:r>
          </w:hyperlink>
        </w:p>
        <w:p w14:paraId="0CBDDFAB"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8" w:history="1">
            <w:r w:rsidR="0043471D" w:rsidRPr="00BA64E7">
              <w:rPr>
                <w:rStyle w:val="Hyperlinkki"/>
                <w:noProof/>
              </w:rPr>
              <w:t>2.4</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Tahdonilmaisutiedon ylläpito riskitiedoissa</w:t>
            </w:r>
            <w:r w:rsidR="0043471D">
              <w:rPr>
                <w:noProof/>
                <w:webHidden/>
              </w:rPr>
              <w:tab/>
            </w:r>
            <w:r w:rsidR="0043471D">
              <w:rPr>
                <w:noProof/>
                <w:webHidden/>
              </w:rPr>
              <w:fldChar w:fldCharType="begin"/>
            </w:r>
            <w:r w:rsidR="0043471D">
              <w:rPr>
                <w:noProof/>
                <w:webHidden/>
              </w:rPr>
              <w:instrText xml:space="preserve"> PAGEREF _Toc428793948 \h </w:instrText>
            </w:r>
            <w:r w:rsidR="0043471D">
              <w:rPr>
                <w:noProof/>
                <w:webHidden/>
              </w:rPr>
            </w:r>
            <w:r w:rsidR="0043471D">
              <w:rPr>
                <w:noProof/>
                <w:webHidden/>
              </w:rPr>
              <w:fldChar w:fldCharType="separate"/>
            </w:r>
            <w:r w:rsidR="0043471D">
              <w:rPr>
                <w:noProof/>
                <w:webHidden/>
              </w:rPr>
              <w:t>11</w:t>
            </w:r>
            <w:r w:rsidR="0043471D">
              <w:rPr>
                <w:noProof/>
                <w:webHidden/>
              </w:rPr>
              <w:fldChar w:fldCharType="end"/>
            </w:r>
          </w:hyperlink>
        </w:p>
        <w:p w14:paraId="6B3A6249"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9" w:history="1">
            <w:r w:rsidR="0043471D" w:rsidRPr="00BA64E7">
              <w:rPr>
                <w:rStyle w:val="Hyperlinkki"/>
                <w:noProof/>
              </w:rPr>
              <w:t>2.5</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Koosteiden poimintasäännöt ja muut tarkennukset</w:t>
            </w:r>
            <w:r w:rsidR="0043471D">
              <w:rPr>
                <w:noProof/>
                <w:webHidden/>
              </w:rPr>
              <w:tab/>
            </w:r>
            <w:r w:rsidR="0043471D">
              <w:rPr>
                <w:noProof/>
                <w:webHidden/>
              </w:rPr>
              <w:fldChar w:fldCharType="begin"/>
            </w:r>
            <w:r w:rsidR="0043471D">
              <w:rPr>
                <w:noProof/>
                <w:webHidden/>
              </w:rPr>
              <w:instrText xml:space="preserve"> PAGEREF _Toc428793949 \h </w:instrText>
            </w:r>
            <w:r w:rsidR="0043471D">
              <w:rPr>
                <w:noProof/>
                <w:webHidden/>
              </w:rPr>
            </w:r>
            <w:r w:rsidR="0043471D">
              <w:rPr>
                <w:noProof/>
                <w:webHidden/>
              </w:rPr>
              <w:fldChar w:fldCharType="separate"/>
            </w:r>
            <w:r w:rsidR="0043471D">
              <w:rPr>
                <w:noProof/>
                <w:webHidden/>
              </w:rPr>
              <w:t>13</w:t>
            </w:r>
            <w:r w:rsidR="0043471D">
              <w:rPr>
                <w:noProof/>
                <w:webHidden/>
              </w:rPr>
              <w:fldChar w:fldCharType="end"/>
            </w:r>
          </w:hyperlink>
        </w:p>
        <w:p w14:paraId="39D96914" w14:textId="77777777" w:rsidR="0043471D" w:rsidRDefault="00923E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50" w:history="1">
            <w:r w:rsidR="0043471D" w:rsidRPr="00BA64E7">
              <w:rPr>
                <w:rStyle w:val="Hyperlinkki"/>
                <w:noProof/>
              </w:rPr>
              <w:t>3.</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Tiedonhallintapalvelun ylläpidettävät asiakirjat</w:t>
            </w:r>
            <w:r w:rsidR="0043471D">
              <w:rPr>
                <w:noProof/>
                <w:webHidden/>
              </w:rPr>
              <w:tab/>
            </w:r>
            <w:r w:rsidR="0043471D">
              <w:rPr>
                <w:noProof/>
                <w:webHidden/>
              </w:rPr>
              <w:fldChar w:fldCharType="begin"/>
            </w:r>
            <w:r w:rsidR="0043471D">
              <w:rPr>
                <w:noProof/>
                <w:webHidden/>
              </w:rPr>
              <w:instrText xml:space="preserve"> PAGEREF _Toc428793950 \h </w:instrText>
            </w:r>
            <w:r w:rsidR="0043471D">
              <w:rPr>
                <w:noProof/>
                <w:webHidden/>
              </w:rPr>
            </w:r>
            <w:r w:rsidR="0043471D">
              <w:rPr>
                <w:noProof/>
                <w:webHidden/>
              </w:rPr>
              <w:fldChar w:fldCharType="separate"/>
            </w:r>
            <w:r w:rsidR="0043471D">
              <w:rPr>
                <w:noProof/>
                <w:webHidden/>
              </w:rPr>
              <w:t>15</w:t>
            </w:r>
            <w:r w:rsidR="0043471D">
              <w:rPr>
                <w:noProof/>
                <w:webHidden/>
              </w:rPr>
              <w:fldChar w:fldCharType="end"/>
            </w:r>
          </w:hyperlink>
        </w:p>
        <w:p w14:paraId="64A106F2"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1" w:history="1">
            <w:r w:rsidR="0043471D" w:rsidRPr="00BA64E7">
              <w:rPr>
                <w:rStyle w:val="Hyperlinkki"/>
                <w:noProof/>
              </w:rPr>
              <w:t>3.1</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Elinluovutustahto</w:t>
            </w:r>
            <w:r w:rsidR="0043471D">
              <w:rPr>
                <w:noProof/>
                <w:webHidden/>
              </w:rPr>
              <w:tab/>
            </w:r>
            <w:r w:rsidR="0043471D">
              <w:rPr>
                <w:noProof/>
                <w:webHidden/>
              </w:rPr>
              <w:fldChar w:fldCharType="begin"/>
            </w:r>
            <w:r w:rsidR="0043471D">
              <w:rPr>
                <w:noProof/>
                <w:webHidden/>
              </w:rPr>
              <w:instrText xml:space="preserve"> PAGEREF _Toc428793951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10945439"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2" w:history="1">
            <w:r w:rsidR="0043471D" w:rsidRPr="00BA64E7">
              <w:rPr>
                <w:rStyle w:val="Hyperlinkki"/>
                <w:noProof/>
              </w:rPr>
              <w:t>3.2</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Hoitotahto</w:t>
            </w:r>
            <w:r w:rsidR="0043471D">
              <w:rPr>
                <w:noProof/>
                <w:webHidden/>
              </w:rPr>
              <w:tab/>
            </w:r>
            <w:r w:rsidR="0043471D">
              <w:rPr>
                <w:noProof/>
                <w:webHidden/>
              </w:rPr>
              <w:fldChar w:fldCharType="begin"/>
            </w:r>
            <w:r w:rsidR="0043471D">
              <w:rPr>
                <w:noProof/>
                <w:webHidden/>
              </w:rPr>
              <w:instrText xml:space="preserve"> PAGEREF _Toc428793952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256FCE2C"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3" w:history="1">
            <w:r w:rsidR="0043471D" w:rsidRPr="00BA64E7">
              <w:rPr>
                <w:rStyle w:val="Hyperlinkki"/>
                <w:noProof/>
              </w:rPr>
              <w:t>3.3</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Informointiasiakirja</w:t>
            </w:r>
            <w:r w:rsidR="0043471D">
              <w:rPr>
                <w:noProof/>
                <w:webHidden/>
              </w:rPr>
              <w:tab/>
            </w:r>
            <w:r w:rsidR="0043471D">
              <w:rPr>
                <w:noProof/>
                <w:webHidden/>
              </w:rPr>
              <w:fldChar w:fldCharType="begin"/>
            </w:r>
            <w:r w:rsidR="0043471D">
              <w:rPr>
                <w:noProof/>
                <w:webHidden/>
              </w:rPr>
              <w:instrText xml:space="preserve"> PAGEREF _Toc428793953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4D45420E"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4" w:history="1">
            <w:r w:rsidR="0043471D" w:rsidRPr="00BA64E7">
              <w:rPr>
                <w:rStyle w:val="Hyperlinkki"/>
                <w:noProof/>
              </w:rPr>
              <w:t>3.4</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Suostumusasiakirja</w:t>
            </w:r>
            <w:r w:rsidR="0043471D">
              <w:rPr>
                <w:noProof/>
                <w:webHidden/>
              </w:rPr>
              <w:tab/>
            </w:r>
            <w:r w:rsidR="0043471D">
              <w:rPr>
                <w:noProof/>
                <w:webHidden/>
              </w:rPr>
              <w:fldChar w:fldCharType="begin"/>
            </w:r>
            <w:r w:rsidR="0043471D">
              <w:rPr>
                <w:noProof/>
                <w:webHidden/>
              </w:rPr>
              <w:instrText xml:space="preserve"> PAGEREF _Toc428793954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7503E548"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5" w:history="1">
            <w:r w:rsidR="0043471D" w:rsidRPr="00BA64E7">
              <w:rPr>
                <w:rStyle w:val="Hyperlinkki"/>
                <w:noProof/>
              </w:rPr>
              <w:t>3.5</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Kieltoasiakirjat</w:t>
            </w:r>
            <w:r w:rsidR="0043471D">
              <w:rPr>
                <w:noProof/>
                <w:webHidden/>
              </w:rPr>
              <w:tab/>
            </w:r>
            <w:r w:rsidR="0043471D">
              <w:rPr>
                <w:noProof/>
                <w:webHidden/>
              </w:rPr>
              <w:fldChar w:fldCharType="begin"/>
            </w:r>
            <w:r w:rsidR="0043471D">
              <w:rPr>
                <w:noProof/>
                <w:webHidden/>
              </w:rPr>
              <w:instrText xml:space="preserve"> PAGEREF _Toc428793955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317FDEF6" w14:textId="77777777" w:rsidR="0043471D" w:rsidRDefault="00923E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6" w:history="1">
            <w:r w:rsidR="0043471D" w:rsidRPr="00BA64E7">
              <w:rPr>
                <w:rStyle w:val="Hyperlinkki"/>
                <w:noProof/>
              </w:rPr>
              <w:t>3.6</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Terveys ja hoitosuunnitelma</w:t>
            </w:r>
            <w:r w:rsidR="0043471D">
              <w:rPr>
                <w:noProof/>
                <w:webHidden/>
              </w:rPr>
              <w:tab/>
            </w:r>
            <w:r w:rsidR="0043471D">
              <w:rPr>
                <w:noProof/>
                <w:webHidden/>
              </w:rPr>
              <w:fldChar w:fldCharType="begin"/>
            </w:r>
            <w:r w:rsidR="0043471D">
              <w:rPr>
                <w:noProof/>
                <w:webHidden/>
              </w:rPr>
              <w:instrText xml:space="preserve"> PAGEREF _Toc428793956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11995B1D" w14:textId="77777777" w:rsidR="0043471D" w:rsidRDefault="00923E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57" w:history="1">
            <w:r w:rsidR="0043471D" w:rsidRPr="00BA64E7">
              <w:rPr>
                <w:rStyle w:val="Hyperlinkki"/>
                <w:noProof/>
              </w:rPr>
              <w:t>4.</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Viitatut määritykset</w:t>
            </w:r>
            <w:r w:rsidR="0043471D">
              <w:rPr>
                <w:noProof/>
                <w:webHidden/>
              </w:rPr>
              <w:tab/>
            </w:r>
            <w:r w:rsidR="0043471D">
              <w:rPr>
                <w:noProof/>
                <w:webHidden/>
              </w:rPr>
              <w:fldChar w:fldCharType="begin"/>
            </w:r>
            <w:r w:rsidR="0043471D">
              <w:rPr>
                <w:noProof/>
                <w:webHidden/>
              </w:rPr>
              <w:instrText xml:space="preserve"> PAGEREF _Toc428793957 \h </w:instrText>
            </w:r>
            <w:r w:rsidR="0043471D">
              <w:rPr>
                <w:noProof/>
                <w:webHidden/>
              </w:rPr>
            </w:r>
            <w:r w:rsidR="0043471D">
              <w:rPr>
                <w:noProof/>
                <w:webHidden/>
              </w:rPr>
              <w:fldChar w:fldCharType="separate"/>
            </w:r>
            <w:r w:rsidR="0043471D">
              <w:rPr>
                <w:noProof/>
                <w:webHidden/>
              </w:rPr>
              <w:t>17</w:t>
            </w:r>
            <w:r w:rsidR="0043471D">
              <w:rPr>
                <w:noProof/>
                <w:webHidden/>
              </w:rPr>
              <w:fldChar w:fldCharType="end"/>
            </w:r>
          </w:hyperlink>
        </w:p>
        <w:p w14:paraId="17836E5C" w14:textId="77777777" w:rsidR="00F201A8" w:rsidRDefault="00967CDB">
          <w:r>
            <w:fldChar w:fldCharType="end"/>
          </w:r>
        </w:p>
      </w:sdtContent>
    </w:sdt>
    <w:p w14:paraId="17836E5D" w14:textId="6B21932C" w:rsidR="00120720" w:rsidRDefault="00CB7C73" w:rsidP="00293E84">
      <w:pPr>
        <w:pStyle w:val="Otsikko1"/>
      </w:pPr>
      <w:r w:rsidRPr="001D0968">
        <w:rPr>
          <w:lang w:val="en-US"/>
        </w:rPr>
        <w:br w:type="page"/>
      </w:r>
      <w:bookmarkStart w:id="28" w:name="_Toc428793943"/>
      <w:r w:rsidR="001D0968" w:rsidRPr="00293E84">
        <w:lastRenderedPageBreak/>
        <w:t>Johdanto</w:t>
      </w:r>
      <w:bookmarkEnd w:id="28"/>
    </w:p>
    <w:p w14:paraId="341A101E" w14:textId="1D2D1AE8" w:rsidR="005643EE" w:rsidRDefault="005643EE" w:rsidP="00EC3D7E">
      <w:pPr>
        <w:ind w:left="1136"/>
      </w:pPr>
      <w:bookmarkStart w:id="29" w:name="_Toc418163523"/>
      <w:bookmarkStart w:id="30" w:name="_Toc420317406"/>
      <w:bookmarkEnd w:id="26"/>
      <w:bookmarkEnd w:id="27"/>
      <w:bookmarkEnd w:id="29"/>
      <w:bookmarkEnd w:id="30"/>
      <w:r>
        <w:t>Palvelunantajien (eri rekistereiden) välillä siirtyy potilasasiakirjoja sähköisessä Kanta-palvelussa seuraavilla tavoilla:</w:t>
      </w:r>
    </w:p>
    <w:p w14:paraId="6CF8BAD5" w14:textId="2FA192C2" w:rsidR="001B2699" w:rsidRDefault="001B2699" w:rsidP="001B2699">
      <w:pPr>
        <w:numPr>
          <w:ilvl w:val="2"/>
          <w:numId w:val="53"/>
        </w:numPr>
        <w:spacing w:before="200"/>
      </w:pPr>
      <w:r>
        <w:t>t</w:t>
      </w:r>
      <w:r w:rsidRPr="00013BFC">
        <w:t>i</w:t>
      </w:r>
      <w:r>
        <w:t xml:space="preserve">edonhallintapalvelun tuottamilla koosteasiakirjoilla </w:t>
      </w:r>
      <w:r w:rsidR="002D4BF7">
        <w:t>Potilastiedon arkisto</w:t>
      </w:r>
      <w:r>
        <w:t>ssa säilytetyistä merkinnöistä</w:t>
      </w:r>
    </w:p>
    <w:p w14:paraId="66E92224" w14:textId="5EC3C4C3" w:rsidR="005643EE" w:rsidRDefault="005643EE" w:rsidP="00345C65">
      <w:pPr>
        <w:numPr>
          <w:ilvl w:val="2"/>
          <w:numId w:val="53"/>
        </w:numPr>
        <w:spacing w:before="200"/>
      </w:pPr>
      <w:r>
        <w:t>t</w:t>
      </w:r>
      <w:r w:rsidRPr="00013BFC">
        <w:t>i</w:t>
      </w:r>
      <w:r>
        <w:t>edonhallintapalvelun kautta ylläpidettävillä</w:t>
      </w:r>
      <w:r w:rsidRPr="00013BFC">
        <w:t xml:space="preserve"> asiakirj</w:t>
      </w:r>
      <w:r>
        <w:t>oilla, joiden rekisterinpitäjänä toimii Kela</w:t>
      </w:r>
    </w:p>
    <w:p w14:paraId="4017BA99" w14:textId="48F75D6B" w:rsidR="001B2699" w:rsidRDefault="001B2699" w:rsidP="001B2699">
      <w:pPr>
        <w:numPr>
          <w:ilvl w:val="2"/>
          <w:numId w:val="53"/>
        </w:numPr>
        <w:spacing w:before="200"/>
      </w:pPr>
      <w:r>
        <w:t>t</w:t>
      </w:r>
      <w:r w:rsidRPr="00013BFC">
        <w:t>i</w:t>
      </w:r>
      <w:r>
        <w:t>edonhallintapalvelun kautta ylläpidettävillä</w:t>
      </w:r>
      <w:r w:rsidRPr="00013BFC">
        <w:t xml:space="preserve"> asiakirj</w:t>
      </w:r>
      <w:r>
        <w:t>oilla, joiden rekisterinpitäjänä terveydenhuollon toimintayksikkö</w:t>
      </w:r>
    </w:p>
    <w:p w14:paraId="73C7ABE3" w14:textId="54ADA346" w:rsidR="005643EE" w:rsidRDefault="005643EE" w:rsidP="00345C65">
      <w:pPr>
        <w:numPr>
          <w:ilvl w:val="2"/>
          <w:numId w:val="53"/>
        </w:numPr>
        <w:spacing w:before="200"/>
      </w:pPr>
      <w:r>
        <w:t>sähköiset lähetteet ja hoitopalautteet</w:t>
      </w:r>
      <w:r w:rsidR="005631FB" w:rsidRPr="005631FB">
        <w:t xml:space="preserve"> </w:t>
      </w:r>
      <w:r w:rsidR="005631FB">
        <w:t>(</w:t>
      </w:r>
      <w:r w:rsidR="005631FB" w:rsidRPr="005631FB">
        <w:t>Lähete ja hoitopalaute käsitellään yksityiskohtaisesti omassa määrittelyssä, joka löytyy Kan</w:t>
      </w:r>
      <w:r w:rsidR="005631FB">
        <w:t>t</w:t>
      </w:r>
      <w:r w:rsidR="005631FB" w:rsidRPr="005631FB">
        <w:t>a-sivustolta.</w:t>
      </w:r>
      <w:r w:rsidR="005631FB">
        <w:t>)</w:t>
      </w:r>
    </w:p>
    <w:p w14:paraId="4E1A1D73" w14:textId="37116F19" w:rsidR="005643EE" w:rsidRDefault="005643EE" w:rsidP="00345C65">
      <w:pPr>
        <w:numPr>
          <w:ilvl w:val="2"/>
          <w:numId w:val="53"/>
        </w:numPr>
        <w:spacing w:before="200"/>
      </w:pPr>
      <w:r>
        <w:t xml:space="preserve">suostumuksen </w:t>
      </w:r>
      <w:r w:rsidR="00F87849">
        <w:t xml:space="preserve">tai luovutukseen oikeuttavan lain </w:t>
      </w:r>
      <w:r>
        <w:t>nojalla siirtyvät asiakirjat</w:t>
      </w:r>
    </w:p>
    <w:p w14:paraId="5AE89387" w14:textId="24F20384" w:rsidR="005643EE" w:rsidRDefault="005643EE" w:rsidP="00345C65">
      <w:pPr>
        <w:numPr>
          <w:ilvl w:val="2"/>
          <w:numId w:val="53"/>
        </w:numPr>
        <w:spacing w:before="200"/>
      </w:pPr>
      <w:r>
        <w:t xml:space="preserve">ostopalveluissa siirtyvät asiakirjat </w:t>
      </w:r>
    </w:p>
    <w:p w14:paraId="3F19C612" w14:textId="01992D9E" w:rsidR="00EC3D7E" w:rsidRDefault="00EC3D7E" w:rsidP="00C77C1C">
      <w:pPr>
        <w:ind w:left="1136"/>
        <w:jc w:val="both"/>
      </w:pPr>
      <w:r>
        <w:t>Tässä dokumentissa kuvataan</w:t>
      </w:r>
      <w:r w:rsidR="00AF3BBF">
        <w:t xml:space="preserve"> Tiedonhallintapalvelun kooste-asiakirjojen CDA </w:t>
      </w:r>
      <w:r w:rsidR="00460FC3">
        <w:t>R2 rakenne ja ylläpidettävissä</w:t>
      </w:r>
      <w:r w:rsidR="00FC2600">
        <w:t xml:space="preserve"> asiakirj</w:t>
      </w:r>
      <w:r w:rsidR="002508BC">
        <w:t>oissa huomioitavia</w:t>
      </w:r>
      <w:r w:rsidR="00A26AB1">
        <w:t xml:space="preserve"> CDA R2 </w:t>
      </w:r>
      <w:r w:rsidR="002508BC">
        <w:t>ominaispiirteitä.</w:t>
      </w:r>
    </w:p>
    <w:p w14:paraId="06B0A37E" w14:textId="1F36445E" w:rsidR="00AF719D" w:rsidRDefault="002508BC" w:rsidP="00C77C1C">
      <w:pPr>
        <w:spacing w:before="200"/>
        <w:ind w:left="1136" w:firstLine="4"/>
        <w:jc w:val="both"/>
        <w:rPr>
          <w:b/>
        </w:rPr>
      </w:pPr>
      <w:r w:rsidRPr="001B2699">
        <w:rPr>
          <w:b/>
        </w:rPr>
        <w:t>THL:n määrittely "Tiedonhallintapalvelun periaatteet ja toiminnallinen määrittely"</w:t>
      </w:r>
      <w:r w:rsidR="00307ECF">
        <w:rPr>
          <w:b/>
        </w:rPr>
        <w:t xml:space="preserve"> [1]</w:t>
      </w:r>
      <w:r w:rsidRPr="001B2699">
        <w:rPr>
          <w:b/>
        </w:rPr>
        <w:t xml:space="preserve"> kuvaa tarkemmin koosteisiin ja ylläpidettäviin asiakirjoihin liittyvää toiminnallisuutta ja niiden tietosisältöjä. </w:t>
      </w:r>
    </w:p>
    <w:p w14:paraId="70525148" w14:textId="77777777" w:rsidR="00AF719D" w:rsidRDefault="00AF719D">
      <w:pPr>
        <w:spacing w:before="0"/>
        <w:ind w:left="0"/>
        <w:rPr>
          <w:b/>
        </w:rPr>
      </w:pPr>
      <w:r>
        <w:rPr>
          <w:b/>
        </w:rPr>
        <w:br w:type="page"/>
      </w:r>
    </w:p>
    <w:p w14:paraId="1A7436BC" w14:textId="5CB502B6" w:rsidR="00FC2600" w:rsidRDefault="005643EE" w:rsidP="00FC2600">
      <w:pPr>
        <w:pStyle w:val="Otsikko1"/>
      </w:pPr>
      <w:bookmarkStart w:id="31" w:name="_Toc309019443"/>
      <w:bookmarkStart w:id="32" w:name="_Toc428793944"/>
      <w:r w:rsidRPr="009E21F6">
        <w:t>Tiedonhallint</w:t>
      </w:r>
      <w:r>
        <w:t>apalvelun koosteasiakirjat</w:t>
      </w:r>
      <w:bookmarkEnd w:id="31"/>
      <w:bookmarkEnd w:id="32"/>
    </w:p>
    <w:p w14:paraId="29D4D4FF" w14:textId="11FC7C95" w:rsidR="00FC2600" w:rsidRPr="00FC2600" w:rsidRDefault="00F22307" w:rsidP="00FC2600">
      <w:pPr>
        <w:pStyle w:val="Otsikko2"/>
      </w:pPr>
      <w:bookmarkStart w:id="33" w:name="_Toc428793945"/>
      <w:r>
        <w:t>Yleistä</w:t>
      </w:r>
      <w:bookmarkEnd w:id="33"/>
    </w:p>
    <w:p w14:paraId="6760DB3B" w14:textId="123856C7" w:rsidR="00A26AB1" w:rsidRDefault="00A26AB1" w:rsidP="00C77C1C">
      <w:pPr>
        <w:ind w:left="1418"/>
        <w:jc w:val="both"/>
      </w:pPr>
      <w:r>
        <w:t>Tiedonhallintapalvelun keskeisten terveystietojen koosteasiakirja on kyselyhetkellä potilaskertomusarkiston tiedoista koottu ja muodostettu kokoelma tietoa, joka esitetään käyttäjälle</w:t>
      </w:r>
      <w:r w:rsidR="004541D6">
        <w:t>,</w:t>
      </w:r>
      <w:r>
        <w:t xml:space="preserve"> mutta jota ei tallenneta, eikä käyttäjä voi muuttaa sen sisältöä. Koosteasiakirjat sisältävät kertyviä kumulatiivisia tietoja, jotka eivät vaadi aktiivista ylläpitoa. Koosteasiakirja on CDA R2 </w:t>
      </w:r>
      <w:proofErr w:type="gramStart"/>
      <w:r w:rsidR="004541D6">
        <w:t>–</w:t>
      </w:r>
      <w:r>
        <w:t>muot</w:t>
      </w:r>
      <w:r w:rsidR="006555CF">
        <w:t>o</w:t>
      </w:r>
      <w:r>
        <w:t>inen</w:t>
      </w:r>
      <w:proofErr w:type="gramEnd"/>
      <w:r w:rsidR="004541D6">
        <w:t xml:space="preserve"> asiakirja</w:t>
      </w:r>
      <w:r>
        <w:t xml:space="preserve">, jota ei säilytetä vaan se hävitetään, kun sillä ei ole enää käyttöä.  </w:t>
      </w:r>
    </w:p>
    <w:p w14:paraId="21BEEF26" w14:textId="495A3CB5" w:rsidR="00F22307" w:rsidRDefault="00F22307" w:rsidP="00C77C1C">
      <w:pPr>
        <w:ind w:left="1418"/>
        <w:jc w:val="both"/>
      </w:pPr>
      <w:r>
        <w:t xml:space="preserve">Potilastiedon arkistoon toimitetuista potilaskertomusasiakirjoista poimitaan </w:t>
      </w:r>
      <w:r w:rsidR="00A26AB1">
        <w:t xml:space="preserve">Tiedonhallintapalveluun </w:t>
      </w:r>
      <w:r>
        <w:t xml:space="preserve">koosteasiakirjojen muodostamisen kannalta tarpeelliset tiedot ja niiden korjaukset. Potilastietojärjestelmä pyytää </w:t>
      </w:r>
      <w:r w:rsidR="000E04FF">
        <w:t>Tiedonhallintapalvelua</w:t>
      </w:r>
      <w:r>
        <w:t xml:space="preserve"> muodostamaan halutun koosteasiakirjan näkymätunnuksen perustella ja toimittamaan sen potilastietojärjestelmälle näytettäväksi käyttäjälle. </w:t>
      </w:r>
    </w:p>
    <w:p w14:paraId="132BCD28" w14:textId="77777777" w:rsidR="00F22307" w:rsidRDefault="00F22307" w:rsidP="00F22307">
      <w:pPr>
        <w:ind w:left="1418"/>
      </w:pPr>
      <w:r>
        <w:rPr>
          <w:noProof/>
          <w:lang w:eastAsia="fi-FI"/>
        </w:rPr>
        <w:drawing>
          <wp:inline distT="0" distB="0" distL="0" distR="0" wp14:anchorId="0F9BCAE8" wp14:editId="66C3F1CF">
            <wp:extent cx="5085755" cy="1860605"/>
            <wp:effectExtent l="0" t="0" r="635" b="635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7">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126A35BA" w14:textId="71591D6B" w:rsidR="00F22307" w:rsidRPr="00864A7F" w:rsidRDefault="00F22307" w:rsidP="00F22307">
      <w:pPr>
        <w:ind w:left="2127"/>
        <w:rPr>
          <w:b/>
        </w:rPr>
      </w:pPr>
      <w:r>
        <w:rPr>
          <w:b/>
        </w:rPr>
        <w:t>Kuva 2.</w:t>
      </w:r>
      <w:r w:rsidR="00FA7384">
        <w:rPr>
          <w:b/>
        </w:rPr>
        <w:t>1.1</w:t>
      </w:r>
      <w:r w:rsidRPr="00864A7F">
        <w:rPr>
          <w:b/>
        </w:rPr>
        <w:t xml:space="preserve"> </w:t>
      </w:r>
      <w:r>
        <w:rPr>
          <w:b/>
        </w:rPr>
        <w:t>Koostetietojen elinkaari</w:t>
      </w:r>
    </w:p>
    <w:p w14:paraId="056E18ED" w14:textId="25D7CFB6" w:rsidR="005643EE" w:rsidRDefault="00F22307" w:rsidP="005643EE">
      <w:pPr>
        <w:ind w:left="1418"/>
      </w:pPr>
      <w:r>
        <w:t>Näkymäkohtainen k</w:t>
      </w:r>
      <w:r w:rsidR="005643EE">
        <w:t xml:space="preserve">oosteasiakirja sisältää useita merkintöjä, ja sen näkymä on seuraavan taulukon mukainen. </w:t>
      </w:r>
      <w:r w:rsidR="00FC2600" w:rsidRPr="00025E63">
        <w:rPr>
          <w:b/>
        </w:rPr>
        <w:t>Tässä dokumentissa on huomioitu alla olevista diagnoosi- ja riskitietokooste.</w:t>
      </w:r>
      <w:r w:rsidR="005643EE" w:rsidRPr="00025E63">
        <w:rPr>
          <w:b/>
        </w:rPr>
        <w:br/>
      </w:r>
    </w:p>
    <w:tbl>
      <w:tblPr>
        <w:tblStyle w:val="TaulukkoRuudukko"/>
        <w:tblW w:w="7111" w:type="dxa"/>
        <w:tblInd w:w="1418" w:type="dxa"/>
        <w:tblLook w:val="04A0" w:firstRow="1" w:lastRow="0" w:firstColumn="1" w:lastColumn="0" w:noHBand="0" w:noVBand="1"/>
      </w:tblPr>
      <w:tblGrid>
        <w:gridCol w:w="5381"/>
        <w:gridCol w:w="1730"/>
      </w:tblGrid>
      <w:tr w:rsidR="005643EE" w:rsidRPr="004D0A1E" w14:paraId="2A8C22A4" w14:textId="77777777" w:rsidTr="00D03E8F">
        <w:tc>
          <w:tcPr>
            <w:tcW w:w="5381" w:type="dxa"/>
          </w:tcPr>
          <w:p w14:paraId="6BBEF4D1" w14:textId="77777777" w:rsidR="005643EE" w:rsidRPr="002F34C0" w:rsidRDefault="005643EE" w:rsidP="00D03E8F">
            <w:pPr>
              <w:keepLines/>
              <w:suppressLineNumbers/>
              <w:tabs>
                <w:tab w:val="left" w:pos="709"/>
                <w:tab w:val="left" w:pos="1134"/>
                <w:tab w:val="left" w:pos="2835"/>
              </w:tabs>
              <w:ind w:left="0"/>
              <w:outlineLvl w:val="3"/>
              <w:rPr>
                <w:b/>
              </w:rPr>
            </w:pPr>
            <w:r w:rsidRPr="008850E4">
              <w:rPr>
                <w:b/>
              </w:rPr>
              <w:t>Koosteasiakirjan nimi</w:t>
            </w:r>
          </w:p>
        </w:tc>
        <w:tc>
          <w:tcPr>
            <w:tcW w:w="1730" w:type="dxa"/>
          </w:tcPr>
          <w:p w14:paraId="17C2E306" w14:textId="77777777" w:rsidR="005643EE" w:rsidRPr="003D6C0E" w:rsidRDefault="005643EE" w:rsidP="00D03E8F">
            <w:pPr>
              <w:keepLines/>
              <w:suppressLineNumbers/>
              <w:tabs>
                <w:tab w:val="left" w:pos="709"/>
                <w:tab w:val="left" w:pos="1134"/>
                <w:tab w:val="left" w:pos="2835"/>
              </w:tabs>
              <w:ind w:left="0"/>
              <w:outlineLvl w:val="3"/>
              <w:rPr>
                <w:b/>
              </w:rPr>
            </w:pPr>
            <w:r>
              <w:rPr>
                <w:b/>
              </w:rPr>
              <w:t>Näkymä-</w:t>
            </w:r>
            <w:r>
              <w:rPr>
                <w:b/>
              </w:rPr>
              <w:br/>
              <w:t>tunnus</w:t>
            </w:r>
          </w:p>
        </w:tc>
      </w:tr>
      <w:tr w:rsidR="005643EE" w:rsidRPr="004D0A1E" w14:paraId="49EFFF8C" w14:textId="77777777" w:rsidTr="00D03E8F">
        <w:tc>
          <w:tcPr>
            <w:tcW w:w="5381" w:type="dxa"/>
          </w:tcPr>
          <w:p w14:paraId="5D19AFAA" w14:textId="77777777" w:rsidR="005643EE" w:rsidRPr="00025E63" w:rsidRDefault="005643EE" w:rsidP="00D03E8F">
            <w:pPr>
              <w:ind w:left="0"/>
              <w:rPr>
                <w:b/>
              </w:rPr>
            </w:pPr>
            <w:r w:rsidRPr="00025E63">
              <w:rPr>
                <w:b/>
              </w:rPr>
              <w:t>Diagnoosikooste</w:t>
            </w:r>
          </w:p>
        </w:tc>
        <w:tc>
          <w:tcPr>
            <w:tcW w:w="1730" w:type="dxa"/>
          </w:tcPr>
          <w:p w14:paraId="3D74EE8A" w14:textId="77777777" w:rsidR="005643EE" w:rsidRPr="00025E63" w:rsidRDefault="005643EE" w:rsidP="00D03E8F">
            <w:pPr>
              <w:ind w:left="0"/>
              <w:rPr>
                <w:b/>
              </w:rPr>
            </w:pPr>
            <w:r w:rsidRPr="00025E63">
              <w:rPr>
                <w:b/>
              </w:rPr>
              <w:t>333</w:t>
            </w:r>
          </w:p>
        </w:tc>
      </w:tr>
      <w:tr w:rsidR="005643EE" w:rsidRPr="004D0A1E" w14:paraId="0BC54DBA" w14:textId="77777777" w:rsidTr="00D03E8F">
        <w:tc>
          <w:tcPr>
            <w:tcW w:w="5381" w:type="dxa"/>
          </w:tcPr>
          <w:p w14:paraId="172B686A" w14:textId="77777777" w:rsidR="005643EE" w:rsidRPr="004D0A1E" w:rsidRDefault="005643EE" w:rsidP="00D03E8F">
            <w:pPr>
              <w:ind w:left="0"/>
            </w:pPr>
            <w:r>
              <w:t>Laboratoriotutkimuskooste</w:t>
            </w:r>
          </w:p>
        </w:tc>
        <w:tc>
          <w:tcPr>
            <w:tcW w:w="1730" w:type="dxa"/>
          </w:tcPr>
          <w:p w14:paraId="77517A14" w14:textId="77777777" w:rsidR="005643EE" w:rsidRPr="004D0A1E" w:rsidRDefault="005643EE" w:rsidP="00D03E8F">
            <w:pPr>
              <w:ind w:left="0"/>
            </w:pPr>
            <w:r>
              <w:t>334</w:t>
            </w:r>
          </w:p>
        </w:tc>
      </w:tr>
      <w:tr w:rsidR="005643EE" w:rsidRPr="004D0A1E" w14:paraId="47F452B2" w14:textId="77777777" w:rsidTr="00D03E8F">
        <w:tc>
          <w:tcPr>
            <w:tcW w:w="5381" w:type="dxa"/>
          </w:tcPr>
          <w:p w14:paraId="2B4380CF" w14:textId="77777777" w:rsidR="005643EE" w:rsidRPr="004D0A1E" w:rsidRDefault="005643EE" w:rsidP="00D03E8F">
            <w:pPr>
              <w:ind w:left="0"/>
            </w:pPr>
            <w:r>
              <w:t>Toimenpidekooste</w:t>
            </w:r>
          </w:p>
        </w:tc>
        <w:tc>
          <w:tcPr>
            <w:tcW w:w="1730" w:type="dxa"/>
          </w:tcPr>
          <w:p w14:paraId="57B14D6E" w14:textId="77777777" w:rsidR="005643EE" w:rsidRPr="004D0A1E" w:rsidRDefault="005643EE" w:rsidP="00D03E8F">
            <w:pPr>
              <w:ind w:left="0"/>
            </w:pPr>
            <w:r>
              <w:t>335</w:t>
            </w:r>
          </w:p>
        </w:tc>
      </w:tr>
      <w:tr w:rsidR="005643EE" w:rsidRPr="004D0A1E" w14:paraId="55FA3826" w14:textId="77777777" w:rsidTr="00D03E8F">
        <w:tc>
          <w:tcPr>
            <w:tcW w:w="5381" w:type="dxa"/>
          </w:tcPr>
          <w:p w14:paraId="0315596C" w14:textId="77777777" w:rsidR="005643EE" w:rsidRPr="004D0A1E" w:rsidRDefault="005643EE" w:rsidP="00D03E8F">
            <w:pPr>
              <w:ind w:left="0"/>
            </w:pPr>
            <w:r>
              <w:t>Kuvantamistutkimuskooste</w:t>
            </w:r>
          </w:p>
        </w:tc>
        <w:tc>
          <w:tcPr>
            <w:tcW w:w="1730" w:type="dxa"/>
          </w:tcPr>
          <w:p w14:paraId="65144725" w14:textId="77777777" w:rsidR="005643EE" w:rsidRPr="004D0A1E" w:rsidDel="00285759" w:rsidRDefault="005643EE" w:rsidP="00D03E8F">
            <w:pPr>
              <w:ind w:left="0"/>
            </w:pPr>
            <w:r>
              <w:t>336</w:t>
            </w:r>
          </w:p>
        </w:tc>
      </w:tr>
      <w:tr w:rsidR="005643EE" w:rsidRPr="004D0A1E" w14:paraId="3DDE4ECE" w14:textId="77777777" w:rsidTr="00D03E8F">
        <w:tc>
          <w:tcPr>
            <w:tcW w:w="5381" w:type="dxa"/>
          </w:tcPr>
          <w:p w14:paraId="7B48F540" w14:textId="77777777" w:rsidR="005643EE" w:rsidRPr="004D0A1E" w:rsidRDefault="005643EE" w:rsidP="00D03E8F">
            <w:pPr>
              <w:ind w:left="0"/>
            </w:pPr>
            <w:r>
              <w:t>R</w:t>
            </w:r>
            <w:r w:rsidRPr="004D0A1E">
              <w:t>ok</w:t>
            </w:r>
            <w:r>
              <w:t>otuskooste</w:t>
            </w:r>
          </w:p>
        </w:tc>
        <w:tc>
          <w:tcPr>
            <w:tcW w:w="1730" w:type="dxa"/>
          </w:tcPr>
          <w:p w14:paraId="38F58439" w14:textId="77777777" w:rsidR="005643EE" w:rsidRPr="004D0A1E" w:rsidRDefault="005643EE" w:rsidP="00D03E8F">
            <w:pPr>
              <w:ind w:left="0"/>
            </w:pPr>
            <w:r>
              <w:t>341</w:t>
            </w:r>
          </w:p>
        </w:tc>
      </w:tr>
      <w:tr w:rsidR="005643EE" w:rsidRPr="004D0A1E" w14:paraId="1F559BFA" w14:textId="77777777" w:rsidTr="00D03E8F">
        <w:tc>
          <w:tcPr>
            <w:tcW w:w="5381" w:type="dxa"/>
          </w:tcPr>
          <w:p w14:paraId="14821559" w14:textId="77777777" w:rsidR="005643EE" w:rsidRPr="004D0A1E" w:rsidRDefault="005643EE" w:rsidP="00D03E8F">
            <w:pPr>
              <w:ind w:left="0"/>
            </w:pPr>
            <w:r>
              <w:t>F</w:t>
            </w:r>
            <w:r w:rsidRPr="004D0A1E">
              <w:t>ysiologis</w:t>
            </w:r>
            <w:r>
              <w:t>et</w:t>
            </w:r>
            <w:r w:rsidRPr="004D0A1E">
              <w:t xml:space="preserve"> mittau</w:t>
            </w:r>
            <w:r>
              <w:t>kset -kooste</w:t>
            </w:r>
          </w:p>
        </w:tc>
        <w:tc>
          <w:tcPr>
            <w:tcW w:w="1730" w:type="dxa"/>
          </w:tcPr>
          <w:p w14:paraId="5D79A902" w14:textId="77777777" w:rsidR="005643EE" w:rsidRPr="004D0A1E" w:rsidDel="00285759" w:rsidRDefault="005643EE" w:rsidP="00D03E8F">
            <w:pPr>
              <w:ind w:left="0"/>
            </w:pPr>
            <w:r>
              <w:t>342</w:t>
            </w:r>
          </w:p>
        </w:tc>
      </w:tr>
      <w:tr w:rsidR="005643EE" w:rsidRPr="004D0A1E" w14:paraId="6EADD9D6" w14:textId="77777777" w:rsidTr="00D03E8F">
        <w:tc>
          <w:tcPr>
            <w:tcW w:w="5381" w:type="dxa"/>
          </w:tcPr>
          <w:p w14:paraId="324D8F07" w14:textId="77777777" w:rsidR="005643EE" w:rsidRPr="00025E63" w:rsidRDefault="005643EE" w:rsidP="00D03E8F">
            <w:pPr>
              <w:ind w:left="0"/>
              <w:rPr>
                <w:b/>
              </w:rPr>
            </w:pPr>
            <w:r w:rsidRPr="00025E63">
              <w:rPr>
                <w:b/>
              </w:rPr>
              <w:t>Riskitietokooste</w:t>
            </w:r>
          </w:p>
        </w:tc>
        <w:tc>
          <w:tcPr>
            <w:tcW w:w="1730" w:type="dxa"/>
          </w:tcPr>
          <w:p w14:paraId="6474C4C6" w14:textId="77777777" w:rsidR="005643EE" w:rsidRPr="00025E63" w:rsidRDefault="005643EE" w:rsidP="00D03E8F">
            <w:pPr>
              <w:ind w:left="0"/>
              <w:rPr>
                <w:b/>
              </w:rPr>
            </w:pPr>
            <w:r w:rsidRPr="00025E63">
              <w:rPr>
                <w:b/>
              </w:rPr>
              <w:t>343</w:t>
            </w:r>
          </w:p>
        </w:tc>
      </w:tr>
      <w:tr w:rsidR="005643EE" w:rsidRPr="004D0A1E" w14:paraId="15AE9AFA" w14:textId="77777777" w:rsidTr="00D03E8F">
        <w:tc>
          <w:tcPr>
            <w:tcW w:w="5381" w:type="dxa"/>
          </w:tcPr>
          <w:p w14:paraId="1E8AD4E4" w14:textId="77777777" w:rsidR="005643EE" w:rsidRPr="004D0A1E" w:rsidRDefault="005643EE" w:rsidP="00D03E8F">
            <w:pPr>
              <w:ind w:left="0"/>
            </w:pPr>
            <w:r>
              <w:t>Lääkelista</w:t>
            </w:r>
          </w:p>
        </w:tc>
        <w:tc>
          <w:tcPr>
            <w:tcW w:w="1730" w:type="dxa"/>
          </w:tcPr>
          <w:p w14:paraId="4F15E2E7" w14:textId="77777777" w:rsidR="005643EE" w:rsidRDefault="005643EE" w:rsidP="00D03E8F">
            <w:pPr>
              <w:ind w:left="0"/>
            </w:pPr>
            <w:r>
              <w:t>344</w:t>
            </w:r>
          </w:p>
        </w:tc>
      </w:tr>
    </w:tbl>
    <w:p w14:paraId="667C213D" w14:textId="2C257BB0" w:rsidR="005643EE" w:rsidRDefault="005643EE" w:rsidP="005643EE">
      <w:pPr>
        <w:ind w:left="1418"/>
      </w:pPr>
      <w:r w:rsidRPr="004D1003">
        <w:rPr>
          <w:b/>
        </w:rPr>
        <w:t xml:space="preserve">Taulukko </w:t>
      </w:r>
      <w:r w:rsidR="00FA7384">
        <w:rPr>
          <w:b/>
        </w:rPr>
        <w:t>2.</w:t>
      </w:r>
      <w:r w:rsidR="00293E84">
        <w:rPr>
          <w:b/>
        </w:rPr>
        <w:t>1</w:t>
      </w:r>
      <w:r w:rsidR="00FA7384">
        <w:rPr>
          <w:b/>
        </w:rPr>
        <w:t>.1</w:t>
      </w:r>
      <w:r w:rsidRPr="001A2882">
        <w:rPr>
          <w:b/>
        </w:rPr>
        <w:t xml:space="preserve"> Koosteasiakirjat ja näkymätunnukset</w:t>
      </w:r>
    </w:p>
    <w:p w14:paraId="75062D54" w14:textId="564FF514" w:rsidR="005643EE" w:rsidRDefault="005643EE" w:rsidP="005643EE">
      <w:pPr>
        <w:ind w:left="1418"/>
      </w:pPr>
    </w:p>
    <w:p w14:paraId="1D78F44A" w14:textId="568EB362" w:rsidR="00106575" w:rsidRDefault="00106575" w:rsidP="00FC2600">
      <w:pPr>
        <w:pStyle w:val="Otsikko2"/>
      </w:pPr>
      <w:bookmarkStart w:id="34" w:name="_Toc428793946"/>
      <w:r>
        <w:t xml:space="preserve">Koosteasiakirjojen </w:t>
      </w:r>
      <w:proofErr w:type="spellStart"/>
      <w:r w:rsidR="00194F67">
        <w:t>H</w:t>
      </w:r>
      <w:r>
        <w:t>eader-tiedot</w:t>
      </w:r>
      <w:bookmarkEnd w:id="34"/>
      <w:proofErr w:type="spellEnd"/>
    </w:p>
    <w:p w14:paraId="283DA499" w14:textId="09AB4602" w:rsidR="006555CF" w:rsidRDefault="006555CF" w:rsidP="00C77C1C">
      <w:pPr>
        <w:ind w:left="1418"/>
        <w:jc w:val="both"/>
      </w:pPr>
      <w:r>
        <w:t>Tässä l</w:t>
      </w:r>
      <w:r w:rsidR="00F83DF2">
        <w:t>uvussa käydään</w:t>
      </w:r>
      <w:r w:rsidR="00EC757B">
        <w:t xml:space="preserve"> läpi</w:t>
      </w:r>
      <w:r w:rsidR="00F83DF2">
        <w:t xml:space="preserve"> koosteasiakirjan</w:t>
      </w:r>
      <w:r>
        <w:t xml:space="preserve"> </w:t>
      </w:r>
      <w:proofErr w:type="spellStart"/>
      <w:r>
        <w:t>header-osuuden</w:t>
      </w:r>
      <w:proofErr w:type="spellEnd"/>
      <w:r>
        <w:t xml:space="preserve"> erityispiirteet. Yleiset </w:t>
      </w:r>
      <w:proofErr w:type="spellStart"/>
      <w:r>
        <w:t>header-tiedot</w:t>
      </w:r>
      <w:proofErr w:type="spellEnd"/>
      <w:r>
        <w:t xml:space="preserve"> on määritelty Potilastiedon arkiston CDA R2 </w:t>
      </w:r>
      <w:proofErr w:type="spellStart"/>
      <w:r>
        <w:t>Header-määrittelyssä</w:t>
      </w:r>
      <w:proofErr w:type="spellEnd"/>
      <w:r w:rsidR="00307ECF">
        <w:t xml:space="preserve"> [2]</w:t>
      </w:r>
      <w:r>
        <w:t xml:space="preserve"> ja koosteasiakirjassa palautuvat </w:t>
      </w:r>
      <w:proofErr w:type="spellStart"/>
      <w:r>
        <w:t>header-tiedot</w:t>
      </w:r>
      <w:proofErr w:type="spellEnd"/>
      <w:r>
        <w:t xml:space="preserve"> ja niiden pakollisuudet Potilastiedon arkiston asiakirjojen kuvailutiedot </w:t>
      </w:r>
      <w:proofErr w:type="gramStart"/>
      <w:r w:rsidR="00330DD0">
        <w:t>–</w:t>
      </w:r>
      <w:r>
        <w:t>määrittelyssä</w:t>
      </w:r>
      <w:proofErr w:type="gramEnd"/>
      <w:r w:rsidR="00330DD0">
        <w:t xml:space="preserve"> [3]</w:t>
      </w:r>
      <w:r>
        <w:t xml:space="preserve">. </w:t>
      </w:r>
    </w:p>
    <w:p w14:paraId="29819F25" w14:textId="77777777" w:rsidR="006555CF" w:rsidRPr="006555CF" w:rsidRDefault="006555CF" w:rsidP="005643EE">
      <w:pPr>
        <w:ind w:left="1418"/>
        <w:rPr>
          <w:b/>
        </w:rPr>
      </w:pPr>
      <w:r w:rsidRPr="006555CF">
        <w:rPr>
          <w:b/>
        </w:rPr>
        <w:t>Sähköinen allekirjoitus</w:t>
      </w:r>
    </w:p>
    <w:p w14:paraId="4B29108F" w14:textId="77777777" w:rsidR="006555CF" w:rsidRDefault="006555CF" w:rsidP="005643EE">
      <w:pPr>
        <w:ind w:left="1418"/>
      </w:pPr>
      <w:r>
        <w:t>Koosteasiakirja</w:t>
      </w:r>
      <w:r w:rsidR="005643EE">
        <w:t xml:space="preserve"> ei ole sähköisesti allekirjoitettu. </w:t>
      </w:r>
    </w:p>
    <w:p w14:paraId="4FD4E1F6" w14:textId="4FA75270" w:rsidR="006555CF" w:rsidRPr="006555CF" w:rsidRDefault="006555CF" w:rsidP="005643EE">
      <w:pPr>
        <w:ind w:left="1418"/>
        <w:rPr>
          <w:b/>
        </w:rPr>
      </w:pPr>
      <w:r w:rsidRPr="006555CF">
        <w:rPr>
          <w:b/>
        </w:rPr>
        <w:t>Asiakirjan yksilöinti</w:t>
      </w:r>
      <w:r>
        <w:rPr>
          <w:b/>
        </w:rPr>
        <w:t>tunnus</w:t>
      </w:r>
    </w:p>
    <w:p w14:paraId="1514F6EF" w14:textId="4AF8A994" w:rsidR="005643EE" w:rsidRDefault="005643EE" w:rsidP="00C77C1C">
      <w:pPr>
        <w:ind w:left="1418"/>
        <w:jc w:val="both"/>
      </w:pPr>
      <w:r>
        <w:t>Koosteasiakirja yksilöid</w:t>
      </w:r>
      <w:r w:rsidR="00B309E7">
        <w:t>ää</w:t>
      </w:r>
      <w:r>
        <w:t xml:space="preserve">n </w:t>
      </w:r>
      <w:r w:rsidR="002D4BF7">
        <w:t>Potilastiedon arkisto</w:t>
      </w:r>
      <w:r>
        <w:t xml:space="preserve">n antamalla yksikäsitteisellä </w:t>
      </w:r>
      <w:proofErr w:type="spellStart"/>
      <w:r>
        <w:t>OID-tunnisteella</w:t>
      </w:r>
      <w:proofErr w:type="spellEnd"/>
      <w:r>
        <w:t xml:space="preserve">. </w:t>
      </w:r>
    </w:p>
    <w:p w14:paraId="15B80512" w14:textId="611276CA" w:rsidR="006555CF" w:rsidRPr="006555CF" w:rsidRDefault="006555CF" w:rsidP="005643EE">
      <w:pPr>
        <w:ind w:left="1418"/>
        <w:rPr>
          <w:b/>
        </w:rPr>
      </w:pPr>
      <w:r w:rsidRPr="006555CF">
        <w:rPr>
          <w:b/>
        </w:rPr>
        <w:t>Asiakirjan otsikko</w:t>
      </w:r>
    </w:p>
    <w:p w14:paraId="417D28F9" w14:textId="2B6EBE04" w:rsidR="005643EE" w:rsidRDefault="006555CF" w:rsidP="00C77C1C">
      <w:pPr>
        <w:ind w:left="1418"/>
        <w:jc w:val="both"/>
      </w:pPr>
      <w:r>
        <w:t>Asiakirjan</w:t>
      </w:r>
      <w:r w:rsidR="005643EE">
        <w:t xml:space="preserve"> otsikossa on koosteasiakirjan nimi ja mikäli haku on tehty tietyltä aikaväliltä myös aika, jolta keskeiset terveystiedot on ko. koosteasiakirjaan poimittu. </w:t>
      </w:r>
    </w:p>
    <w:p w14:paraId="79999D9D" w14:textId="77777777" w:rsidR="005643EE"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rPr>
          <w:rFonts w:ascii="Arial" w:hAnsi="Arial" w:cs="Arial"/>
          <w:color w:val="0000FF"/>
          <w:szCs w:val="24"/>
          <w:highlight w:val="white"/>
          <w:lang w:eastAsia="fi-FI"/>
        </w:rPr>
      </w:pPr>
    </w:p>
    <w:p w14:paraId="154082FA"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sidRPr="00BB2483">
        <w:rPr>
          <w:rFonts w:ascii="Arial" w:hAnsi="Arial" w:cs="Arial"/>
          <w:color w:val="0000FF"/>
          <w:sz w:val="20"/>
          <w:highlight w:val="white"/>
          <w:lang w:eastAsia="fi-FI"/>
        </w:rPr>
        <w:t>&lt;!</w:t>
      </w:r>
      <w:proofErr w:type="gramStart"/>
      <w:r w:rsidRPr="00BB2483">
        <w:rPr>
          <w:rFonts w:ascii="Arial" w:hAnsi="Arial" w:cs="Arial"/>
          <w:color w:val="0000FF"/>
          <w:sz w:val="20"/>
          <w:highlight w:val="white"/>
          <w:lang w:eastAsia="fi-FI"/>
        </w:rPr>
        <w:t>--</w:t>
      </w:r>
      <w:r w:rsidRPr="00BB2483">
        <w:rPr>
          <w:rFonts w:ascii="Arial" w:hAnsi="Arial" w:cs="Arial"/>
          <w:color w:val="808080"/>
          <w:sz w:val="20"/>
          <w:highlight w:val="white"/>
          <w:lang w:eastAsia="fi-FI"/>
        </w:rPr>
        <w:t xml:space="preserve"> 6</w:t>
      </w:r>
      <w:proofErr w:type="gramEnd"/>
      <w:r w:rsidRPr="00BB2483">
        <w:rPr>
          <w:rFonts w:ascii="Arial" w:hAnsi="Arial" w:cs="Arial"/>
          <w:color w:val="808080"/>
          <w:sz w:val="20"/>
          <w:highlight w:val="white"/>
          <w:lang w:eastAsia="fi-FI"/>
        </w:rPr>
        <w:t xml:space="preserve">. Asiakirjan otsikko </w:t>
      </w:r>
      <w:proofErr w:type="gramStart"/>
      <w:r w:rsidRPr="00BB2483">
        <w:rPr>
          <w:rFonts w:ascii="Arial" w:hAnsi="Arial" w:cs="Arial"/>
          <w:color w:val="0000FF"/>
          <w:sz w:val="20"/>
          <w:highlight w:val="white"/>
          <w:lang w:eastAsia="fi-FI"/>
        </w:rPr>
        <w:t>--</w:t>
      </w:r>
      <w:proofErr w:type="gramEnd"/>
      <w:r w:rsidRPr="00BB2483">
        <w:rPr>
          <w:rFonts w:ascii="Arial" w:hAnsi="Arial" w:cs="Arial"/>
          <w:color w:val="0000FF"/>
          <w:sz w:val="20"/>
          <w:highlight w:val="white"/>
          <w:lang w:eastAsia="fi-FI"/>
        </w:rPr>
        <w:t>&gt;</w:t>
      </w:r>
    </w:p>
    <w:p w14:paraId="66ED7CDF"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proofErr w:type="spellStart"/>
      <w:r w:rsidRPr="00BB2483">
        <w:rPr>
          <w:rFonts w:ascii="Arial" w:hAnsi="Arial" w:cs="Arial"/>
          <w:color w:val="800000"/>
          <w:sz w:val="20"/>
          <w:highlight w:val="white"/>
          <w:lang w:eastAsia="fi-FI"/>
        </w:rPr>
        <w:t>title</w:t>
      </w:r>
      <w:proofErr w:type="spellEnd"/>
      <w:r w:rsidRPr="00BB2483">
        <w:rPr>
          <w:rFonts w:ascii="Arial" w:hAnsi="Arial" w:cs="Arial"/>
          <w:color w:val="0000FF"/>
          <w:sz w:val="20"/>
          <w:highlight w:val="white"/>
          <w:lang w:eastAsia="fi-FI"/>
        </w:rPr>
        <w:t>&gt;</w:t>
      </w:r>
      <w:r w:rsidRPr="00BB2483">
        <w:rPr>
          <w:rFonts w:ascii="Arial" w:hAnsi="Arial" w:cs="Arial"/>
          <w:color w:val="000000"/>
          <w:sz w:val="20"/>
          <w:highlight w:val="white"/>
          <w:lang w:eastAsia="fi-FI"/>
        </w:rPr>
        <w:t xml:space="preserve">Diagnoosikooste </w:t>
      </w:r>
      <w:proofErr w:type="gramStart"/>
      <w:r w:rsidRPr="00BB2483">
        <w:rPr>
          <w:rFonts w:ascii="Arial" w:hAnsi="Arial" w:cs="Arial"/>
          <w:color w:val="000000"/>
          <w:sz w:val="20"/>
          <w:highlight w:val="white"/>
          <w:lang w:eastAsia="fi-FI"/>
        </w:rPr>
        <w:t>25.01.2003</w:t>
      </w:r>
      <w:proofErr w:type="gramEnd"/>
      <w:r w:rsidRPr="00BB2483">
        <w:rPr>
          <w:rFonts w:ascii="Arial" w:hAnsi="Arial" w:cs="Arial"/>
          <w:color w:val="000000"/>
          <w:sz w:val="20"/>
          <w:highlight w:val="white"/>
          <w:lang w:eastAsia="fi-FI"/>
        </w:rPr>
        <w:t xml:space="preserve"> - 03.10.2004</w:t>
      </w:r>
      <w:r w:rsidRPr="00BB2483">
        <w:rPr>
          <w:rFonts w:ascii="Arial" w:hAnsi="Arial" w:cs="Arial"/>
          <w:color w:val="0000FF"/>
          <w:sz w:val="20"/>
          <w:highlight w:val="white"/>
          <w:lang w:eastAsia="fi-FI"/>
        </w:rPr>
        <w:t>&lt;/</w:t>
      </w:r>
      <w:proofErr w:type="spellStart"/>
      <w:r w:rsidRPr="00BB2483">
        <w:rPr>
          <w:rFonts w:ascii="Arial" w:hAnsi="Arial" w:cs="Arial"/>
          <w:color w:val="800000"/>
          <w:sz w:val="20"/>
          <w:highlight w:val="white"/>
          <w:lang w:eastAsia="fi-FI"/>
        </w:rPr>
        <w:t>title</w:t>
      </w:r>
      <w:proofErr w:type="spellEnd"/>
      <w:r w:rsidRPr="00BB2483">
        <w:rPr>
          <w:rFonts w:ascii="Arial" w:hAnsi="Arial" w:cs="Arial"/>
          <w:color w:val="0000FF"/>
          <w:sz w:val="20"/>
          <w:highlight w:val="white"/>
          <w:lang w:eastAsia="fi-FI"/>
        </w:rPr>
        <w:t>&gt;</w:t>
      </w:r>
    </w:p>
    <w:p w14:paraId="14C6F0EE" w14:textId="210B380D" w:rsidR="006555CF" w:rsidRPr="006555CF" w:rsidRDefault="005643EE" w:rsidP="006555CF">
      <w:pPr>
        <w:ind w:left="1418"/>
        <w:rPr>
          <w:b/>
        </w:rPr>
      </w:pPr>
      <w:r w:rsidRPr="00BB2483">
        <w:rPr>
          <w:rFonts w:ascii="Arial" w:hAnsi="Arial" w:cs="Arial"/>
          <w:color w:val="000000"/>
          <w:sz w:val="20"/>
          <w:highlight w:val="white"/>
          <w:lang w:eastAsia="fi-FI"/>
        </w:rPr>
        <w:tab/>
      </w:r>
      <w:r w:rsidR="006555CF">
        <w:rPr>
          <w:b/>
        </w:rPr>
        <w:t>Asiakirjan potilasrekisteritunnus</w:t>
      </w:r>
    </w:p>
    <w:p w14:paraId="2F1597AE" w14:textId="3A63AFD2" w:rsidR="006555CF" w:rsidRDefault="006555CF" w:rsidP="006555CF">
      <w:pPr>
        <w:ind w:left="1418"/>
      </w:pPr>
      <w:r>
        <w:t xml:space="preserve">Koosteasiakirjalla ei ole potilasrekisteritunnusta, </w:t>
      </w:r>
      <w:r w:rsidR="00256C62">
        <w:t xml:space="preserve">joten </w:t>
      </w:r>
      <w:r>
        <w:t xml:space="preserve">se ilmaistaan </w:t>
      </w:r>
      <w:proofErr w:type="spellStart"/>
      <w:r>
        <w:t>nullFlavorilla</w:t>
      </w:r>
      <w:proofErr w:type="spellEnd"/>
      <w:r>
        <w:t xml:space="preserve">. </w:t>
      </w:r>
    </w:p>
    <w:p w14:paraId="1A248D6E" w14:textId="77777777" w:rsidR="006555CF" w:rsidRDefault="005643EE" w:rsidP="005643EE">
      <w:pPr>
        <w:ind w:left="1418"/>
        <w:rPr>
          <w:sz w:val="20"/>
        </w:rPr>
      </w:pPr>
      <w:r w:rsidRPr="000C054A">
        <w:rPr>
          <w:rFonts w:ascii="Arial" w:hAnsi="Arial" w:cs="Arial"/>
          <w:sz w:val="20"/>
        </w:rPr>
        <w:t xml:space="preserve">    </w:t>
      </w:r>
      <w:r w:rsidRPr="000C054A">
        <w:rPr>
          <w:rFonts w:ascii="Arial" w:hAnsi="Arial" w:cs="Arial"/>
          <w:color w:val="0000FF"/>
          <w:sz w:val="20"/>
        </w:rPr>
        <w:t>&lt;!</w:t>
      </w:r>
      <w:proofErr w:type="gramStart"/>
      <w:r w:rsidRPr="000C054A">
        <w:rPr>
          <w:rFonts w:ascii="Arial" w:hAnsi="Arial" w:cs="Arial"/>
          <w:color w:val="0000FF"/>
          <w:sz w:val="20"/>
        </w:rPr>
        <w:t>--</w:t>
      </w:r>
      <w:r w:rsidRPr="000C054A">
        <w:rPr>
          <w:rFonts w:ascii="Arial" w:hAnsi="Arial" w:cs="Arial"/>
          <w:color w:val="808080"/>
          <w:sz w:val="20"/>
        </w:rPr>
        <w:t xml:space="preserve"> 5</w:t>
      </w:r>
      <w:proofErr w:type="gramEnd"/>
      <w:r w:rsidRPr="000C054A">
        <w:rPr>
          <w:rFonts w:ascii="Arial" w:hAnsi="Arial" w:cs="Arial"/>
          <w:color w:val="808080"/>
          <w:sz w:val="20"/>
        </w:rPr>
        <w:t xml:space="preserve">. Asiakirjan potilasrekisteritunnus </w:t>
      </w:r>
      <w:proofErr w:type="gramStart"/>
      <w:r w:rsidRPr="000C054A">
        <w:rPr>
          <w:rFonts w:ascii="Arial" w:hAnsi="Arial" w:cs="Arial"/>
          <w:color w:val="0000FF"/>
          <w:sz w:val="20"/>
        </w:rPr>
        <w:t>--</w:t>
      </w:r>
      <w:proofErr w:type="gram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code</w:t>
      </w:r>
      <w:proofErr w:type="spellEnd"/>
      <w:r w:rsidRPr="000C054A">
        <w:rPr>
          <w:rFonts w:ascii="Arial" w:hAnsi="Arial" w:cs="Arial"/>
          <w:color w:val="FF0000"/>
          <w:sz w:val="20"/>
        </w:rPr>
        <w:t xml:space="preserve"> </w:t>
      </w:r>
      <w:proofErr w:type="spellStart"/>
      <w:r w:rsidRPr="000C054A">
        <w:rPr>
          <w:rFonts w:ascii="Arial" w:hAnsi="Arial" w:cs="Arial"/>
          <w:color w:val="FF0000"/>
          <w:sz w:val="20"/>
        </w:rPr>
        <w:t>nullFlavor</w:t>
      </w:r>
      <w:r w:rsidRPr="000C054A">
        <w:rPr>
          <w:rFonts w:ascii="Arial" w:hAnsi="Arial" w:cs="Arial"/>
          <w:color w:val="0000FF"/>
          <w:sz w:val="20"/>
        </w:rPr>
        <w:t>="</w:t>
      </w:r>
      <w:r w:rsidRPr="000C054A">
        <w:rPr>
          <w:rFonts w:ascii="Arial" w:hAnsi="Arial" w:cs="Arial"/>
          <w:sz w:val="20"/>
        </w:rPr>
        <w:t>NA</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Calibri" w:hAnsi="Calibri" w:cs="Calibri"/>
          <w:color w:val="004080"/>
          <w:sz w:val="16"/>
        </w:rPr>
        <w:t> </w:t>
      </w:r>
      <w:r w:rsidRPr="000C054A">
        <w:rPr>
          <w:sz w:val="20"/>
        </w:rPr>
        <w:t xml:space="preserve"> </w:t>
      </w:r>
    </w:p>
    <w:p w14:paraId="052BA5D4" w14:textId="77777777" w:rsidR="006555CF" w:rsidRPr="006555CF" w:rsidRDefault="006555CF" w:rsidP="006555CF">
      <w:pPr>
        <w:ind w:left="1418"/>
        <w:rPr>
          <w:b/>
        </w:rPr>
      </w:pPr>
      <w:r w:rsidRPr="006555CF">
        <w:rPr>
          <w:b/>
        </w:rPr>
        <w:t>Asiakirjan rekisterinpitäjä</w:t>
      </w:r>
    </w:p>
    <w:p w14:paraId="76857327" w14:textId="1D5CCCEE" w:rsidR="006555CF" w:rsidRDefault="006555CF" w:rsidP="006555CF">
      <w:pPr>
        <w:ind w:left="1418"/>
      </w:pPr>
      <w:r>
        <w:t xml:space="preserve">Koosteasiakirjalla ei ole rekisterinpitäjää, </w:t>
      </w:r>
      <w:r w:rsidR="00256C62">
        <w:t xml:space="preserve">joten </w:t>
      </w:r>
      <w:r>
        <w:t xml:space="preserve">rekisterinpitäjätieto ilmaistaan </w:t>
      </w:r>
      <w:proofErr w:type="spellStart"/>
      <w:r>
        <w:t>nullFlavorilla</w:t>
      </w:r>
      <w:proofErr w:type="spellEnd"/>
      <w:r>
        <w:t xml:space="preserve">. </w:t>
      </w:r>
    </w:p>
    <w:p w14:paraId="46722157" w14:textId="02601073" w:rsidR="00EC757B" w:rsidRDefault="005643EE" w:rsidP="00EC757B">
      <w:pPr>
        <w:ind w:left="1418"/>
        <w:rPr>
          <w:sz w:val="20"/>
        </w:rPr>
      </w:pPr>
      <w:r w:rsidRPr="000C054A">
        <w:rPr>
          <w:rFonts w:ascii="Arial" w:hAnsi="Arial" w:cs="Arial"/>
          <w:sz w:val="20"/>
        </w:rPr>
        <w:t xml:space="preserve">     </w:t>
      </w:r>
      <w:r w:rsidRPr="000C054A">
        <w:rPr>
          <w:rFonts w:ascii="Arial" w:hAnsi="Arial" w:cs="Arial"/>
          <w:color w:val="0000FF"/>
          <w:sz w:val="20"/>
        </w:rPr>
        <w:t>&lt;!</w:t>
      </w:r>
      <w:proofErr w:type="gramStart"/>
      <w:r w:rsidRPr="000C054A">
        <w:rPr>
          <w:rFonts w:ascii="Arial" w:hAnsi="Arial" w:cs="Arial"/>
          <w:color w:val="0000FF"/>
          <w:sz w:val="20"/>
        </w:rPr>
        <w:t>--</w:t>
      </w:r>
      <w:r w:rsidRPr="000C054A">
        <w:rPr>
          <w:rFonts w:ascii="Arial" w:hAnsi="Arial" w:cs="Arial"/>
          <w:color w:val="808080"/>
          <w:sz w:val="20"/>
        </w:rPr>
        <w:t xml:space="preserve"> 17</w:t>
      </w:r>
      <w:proofErr w:type="gramEnd"/>
      <w:r w:rsidRPr="000C054A">
        <w:rPr>
          <w:rFonts w:ascii="Arial" w:hAnsi="Arial" w:cs="Arial"/>
          <w:color w:val="808080"/>
          <w:sz w:val="20"/>
        </w:rPr>
        <w:t xml:space="preserve">. Asiakirjan rekisterinpitäjä </w:t>
      </w:r>
      <w:proofErr w:type="gramStart"/>
      <w:r w:rsidRPr="000C054A">
        <w:rPr>
          <w:rFonts w:ascii="Arial" w:hAnsi="Arial" w:cs="Arial"/>
          <w:color w:val="0000FF"/>
          <w:sz w:val="20"/>
        </w:rPr>
        <w:t>--</w:t>
      </w:r>
      <w:proofErr w:type="gram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assignedCustodian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representedCustodianOrganization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gramStart"/>
      <w:r w:rsidRPr="000C054A">
        <w:rPr>
          <w:rFonts w:ascii="Arial" w:hAnsi="Arial" w:cs="Arial"/>
          <w:color w:val="0000FF"/>
          <w:sz w:val="20"/>
        </w:rPr>
        <w:t>--</w:t>
      </w:r>
      <w:r w:rsidRPr="000C054A">
        <w:rPr>
          <w:rFonts w:ascii="Arial" w:hAnsi="Arial" w:cs="Arial"/>
          <w:color w:val="808080"/>
          <w:sz w:val="20"/>
        </w:rPr>
        <w:t xml:space="preserve"> Rekisterinpitäjän</w:t>
      </w:r>
      <w:proofErr w:type="gramEnd"/>
      <w:r w:rsidRPr="000C054A">
        <w:rPr>
          <w:rFonts w:ascii="Arial" w:hAnsi="Arial" w:cs="Arial"/>
          <w:color w:val="808080"/>
          <w:sz w:val="20"/>
        </w:rPr>
        <w:t xml:space="preserve"> </w:t>
      </w:r>
      <w:proofErr w:type="spellStart"/>
      <w:r w:rsidRPr="000C054A">
        <w:rPr>
          <w:rFonts w:ascii="Arial" w:hAnsi="Arial" w:cs="Arial"/>
          <w:color w:val="808080"/>
          <w:sz w:val="20"/>
        </w:rPr>
        <w:t>OID-tunnus</w:t>
      </w:r>
      <w:proofErr w:type="spellEnd"/>
      <w:r w:rsidRPr="000C054A">
        <w:rPr>
          <w:rFonts w:ascii="Arial" w:hAnsi="Arial" w:cs="Arial"/>
          <w:color w:val="808080"/>
          <w:sz w:val="20"/>
        </w:rPr>
        <w:t xml:space="preserve">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id</w:t>
      </w:r>
      <w:r w:rsidRPr="000C054A">
        <w:rPr>
          <w:rFonts w:ascii="Arial" w:hAnsi="Arial" w:cs="Arial"/>
          <w:color w:val="FF0000"/>
          <w:sz w:val="20"/>
        </w:rPr>
        <w:t xml:space="preserve"> </w:t>
      </w:r>
      <w:proofErr w:type="spellStart"/>
      <w:r w:rsidRPr="000C054A">
        <w:rPr>
          <w:rFonts w:ascii="Arial" w:hAnsi="Arial" w:cs="Arial"/>
          <w:color w:val="FF0000"/>
          <w:sz w:val="20"/>
        </w:rPr>
        <w:t>nullFlavor</w:t>
      </w:r>
      <w:r w:rsidRPr="000C054A">
        <w:rPr>
          <w:rFonts w:ascii="Arial" w:hAnsi="Arial" w:cs="Arial"/>
          <w:color w:val="0000FF"/>
          <w:sz w:val="20"/>
        </w:rPr>
        <w:t>="</w:t>
      </w:r>
      <w:r w:rsidRPr="000C054A">
        <w:rPr>
          <w:rFonts w:ascii="Arial" w:hAnsi="Arial" w:cs="Arial"/>
          <w:sz w:val="20"/>
        </w:rPr>
        <w:t>NA</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representedCustodianOrganization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assignedCustodian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custodian</w:t>
      </w:r>
      <w:proofErr w:type="spellEnd"/>
      <w:r w:rsidRPr="000C054A">
        <w:rPr>
          <w:rFonts w:ascii="Arial" w:hAnsi="Arial" w:cs="Arial"/>
          <w:color w:val="0000FF"/>
          <w:sz w:val="20"/>
        </w:rPr>
        <w:t>&gt;</w:t>
      </w:r>
      <w:r w:rsidRPr="000C054A">
        <w:rPr>
          <w:sz w:val="20"/>
        </w:rPr>
        <w:t xml:space="preserve"> </w:t>
      </w:r>
    </w:p>
    <w:p w14:paraId="7C0DC8A2" w14:textId="77777777" w:rsidR="00EC757B" w:rsidRPr="006555CF" w:rsidRDefault="00EC757B" w:rsidP="00EC757B">
      <w:pPr>
        <w:ind w:left="1418"/>
        <w:rPr>
          <w:b/>
        </w:rPr>
      </w:pPr>
      <w:r>
        <w:rPr>
          <w:b/>
        </w:rPr>
        <w:t>Asiakirjan sisällysluettelo</w:t>
      </w:r>
    </w:p>
    <w:p w14:paraId="37D6F9B2"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p>
    <w:p w14:paraId="4D35EB78" w14:textId="77777777" w:rsidR="00EC757B" w:rsidRDefault="00EC757B" w:rsidP="00EC757B">
      <w:pPr>
        <w:ind w:left="1418"/>
        <w:jc w:val="both"/>
      </w:pPr>
      <w:r>
        <w:rPr>
          <w:rFonts w:ascii="Arial" w:hAnsi="Arial" w:cs="Arial"/>
          <w:color w:val="000000"/>
          <w:sz w:val="20"/>
          <w:highlight w:val="white"/>
          <w:lang w:eastAsia="fi-FI"/>
        </w:rPr>
        <w:tab/>
      </w:r>
      <w:r>
        <w:t xml:space="preserve">Koosteasiakirjan oma näkymätunnus ilmaistaan asiakirjan sisällysluettelossa, koosteen sisältämien merkintöjen näkymätunnuksia ei tuoda </w:t>
      </w:r>
      <w:proofErr w:type="spellStart"/>
      <w:r>
        <w:t>headeriin</w:t>
      </w:r>
      <w:proofErr w:type="spellEnd"/>
      <w:r>
        <w:t xml:space="preserve"> (esimerkiksi alkuperäisten merkintöjen näkymiä). </w:t>
      </w:r>
    </w:p>
    <w:p w14:paraId="28973136"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p>
    <w:p w14:paraId="4B47BD8F"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proofErr w:type="gramStart"/>
      <w:r w:rsidRPr="00BB2483">
        <w:rPr>
          <w:rFonts w:ascii="Arial" w:hAnsi="Arial" w:cs="Arial"/>
          <w:color w:val="0000FF"/>
          <w:sz w:val="20"/>
          <w:highlight w:val="white"/>
          <w:lang w:eastAsia="fi-FI"/>
        </w:rPr>
        <w:t>--</w:t>
      </w:r>
      <w:r w:rsidRPr="00BB2483">
        <w:rPr>
          <w:rFonts w:ascii="Arial" w:hAnsi="Arial" w:cs="Arial"/>
          <w:color w:val="808080"/>
          <w:sz w:val="20"/>
          <w:highlight w:val="white"/>
          <w:lang w:eastAsia="fi-FI"/>
        </w:rPr>
        <w:t xml:space="preserve"> FI</w:t>
      </w:r>
      <w:proofErr w:type="gramEnd"/>
      <w:r w:rsidRPr="00BB2483">
        <w:rPr>
          <w:rFonts w:ascii="Arial" w:hAnsi="Arial" w:cs="Arial"/>
          <w:color w:val="808080"/>
          <w:sz w:val="20"/>
          <w:highlight w:val="white"/>
          <w:lang w:eastAsia="fi-FI"/>
        </w:rPr>
        <w:t xml:space="preserve"> 2 hl7fi:tableOfContents - asiakirjan sisällysluettelo </w:t>
      </w:r>
      <w:r w:rsidRPr="00BB2483">
        <w:rPr>
          <w:rFonts w:ascii="Arial" w:hAnsi="Arial" w:cs="Arial"/>
          <w:color w:val="0000FF"/>
          <w:sz w:val="20"/>
          <w:highlight w:val="white"/>
          <w:lang w:eastAsia="fi-FI"/>
        </w:rPr>
        <w:t>--&gt;</w:t>
      </w:r>
    </w:p>
    <w:p w14:paraId="1A3FE1BB"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hl7fi:tableOfContents</w:t>
      </w:r>
      <w:r w:rsidRPr="008873C2">
        <w:rPr>
          <w:rFonts w:ascii="Arial" w:hAnsi="Arial" w:cs="Arial"/>
          <w:color w:val="0000FF"/>
          <w:sz w:val="20"/>
          <w:highlight w:val="white"/>
          <w:lang w:eastAsia="fi-FI"/>
        </w:rPr>
        <w:t>&gt;</w:t>
      </w:r>
    </w:p>
    <w:p w14:paraId="1FC3810D"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2400" w:hanging="21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hl7fi:contentsCode</w:t>
      </w:r>
      <w:r w:rsidRPr="008873C2">
        <w:rPr>
          <w:rFonts w:ascii="Arial" w:hAnsi="Arial" w:cs="Arial"/>
          <w:color w:val="FF0000"/>
          <w:sz w:val="20"/>
          <w:highlight w:val="white"/>
          <w:lang w:eastAsia="fi-FI"/>
        </w:rPr>
        <w:t xml:space="preserve"> code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333</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displayName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Diagnoosikooste</w:t>
      </w:r>
      <w:proofErr w:type="spellEnd"/>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1.2.246.537.6.12.2002</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codeSystemName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AR/YDIN</w:t>
      </w:r>
      <w:proofErr w:type="spellEnd"/>
      <w:r w:rsidRPr="008873C2">
        <w:rPr>
          <w:rFonts w:ascii="Arial" w:hAnsi="Arial" w:cs="Arial"/>
          <w:color w:val="000000"/>
          <w:sz w:val="20"/>
          <w:highlight w:val="white"/>
          <w:lang w:eastAsia="fi-FI"/>
        </w:rPr>
        <w:t xml:space="preserve"> </w:t>
      </w:r>
      <w:proofErr w:type="spellStart"/>
      <w:r w:rsidRPr="008873C2">
        <w:rPr>
          <w:rFonts w:ascii="Arial" w:hAnsi="Arial" w:cs="Arial"/>
          <w:color w:val="000000"/>
          <w:sz w:val="20"/>
          <w:highlight w:val="white"/>
          <w:lang w:eastAsia="fi-FI"/>
        </w:rPr>
        <w:t>-Näkymät</w:t>
      </w:r>
      <w:proofErr w:type="spellEnd"/>
      <w:r w:rsidRPr="008873C2">
        <w:rPr>
          <w:rFonts w:ascii="Arial" w:hAnsi="Arial" w:cs="Arial"/>
          <w:color w:val="0000FF"/>
          <w:sz w:val="20"/>
          <w:highlight w:val="white"/>
          <w:lang w:eastAsia="fi-FI"/>
        </w:rPr>
        <w:t>"/&gt;</w:t>
      </w:r>
    </w:p>
    <w:p w14:paraId="2A3A9974"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hl7fi:tableOfContents</w:t>
      </w:r>
      <w:r w:rsidRPr="00BB2483">
        <w:rPr>
          <w:rFonts w:ascii="Arial" w:hAnsi="Arial" w:cs="Arial"/>
          <w:color w:val="0000FF"/>
          <w:sz w:val="20"/>
          <w:highlight w:val="white"/>
          <w:lang w:eastAsia="fi-FI"/>
        </w:rPr>
        <w:t>&gt;</w:t>
      </w:r>
    </w:p>
    <w:p w14:paraId="2375DF8C" w14:textId="77777777" w:rsidR="00EC757B" w:rsidRDefault="00EC757B" w:rsidP="005643EE">
      <w:pPr>
        <w:ind w:left="1418"/>
      </w:pPr>
    </w:p>
    <w:p w14:paraId="5B8D20E0" w14:textId="0DBB803A" w:rsidR="005643EE" w:rsidRDefault="000E04FF" w:rsidP="00FA7384">
      <w:pPr>
        <w:pStyle w:val="Otsikko2"/>
      </w:pPr>
      <w:bookmarkStart w:id="35" w:name="_Toc415574788"/>
      <w:bookmarkStart w:id="36" w:name="_Toc415662702"/>
      <w:bookmarkStart w:id="37" w:name="_Toc418068002"/>
      <w:bookmarkStart w:id="38" w:name="_Toc418075576"/>
      <w:bookmarkStart w:id="39" w:name="_Toc418083136"/>
      <w:bookmarkStart w:id="40" w:name="_Toc418163537"/>
      <w:bookmarkStart w:id="41" w:name="_Toc420317420"/>
      <w:bookmarkStart w:id="42" w:name="_Toc415574789"/>
      <w:bookmarkStart w:id="43" w:name="_Toc415662703"/>
      <w:bookmarkStart w:id="44" w:name="_Toc417896974"/>
      <w:bookmarkStart w:id="45" w:name="_Toc418068003"/>
      <w:bookmarkStart w:id="46" w:name="_Toc418075577"/>
      <w:bookmarkStart w:id="47" w:name="_Toc418083137"/>
      <w:bookmarkStart w:id="48" w:name="_Toc418163538"/>
      <w:bookmarkStart w:id="49" w:name="_Toc420317421"/>
      <w:bookmarkStart w:id="50" w:name="_Toc415574790"/>
      <w:bookmarkStart w:id="51" w:name="_Toc415662704"/>
      <w:bookmarkStart w:id="52" w:name="_Toc417896975"/>
      <w:bookmarkStart w:id="53" w:name="_Toc418068004"/>
      <w:bookmarkStart w:id="54" w:name="_Toc418075578"/>
      <w:bookmarkStart w:id="55" w:name="_Toc418083138"/>
      <w:bookmarkStart w:id="56" w:name="_Toc418163539"/>
      <w:bookmarkStart w:id="57" w:name="_Toc420317422"/>
      <w:bookmarkStart w:id="58" w:name="_Toc415574791"/>
      <w:bookmarkStart w:id="59" w:name="_Toc415662705"/>
      <w:bookmarkStart w:id="60" w:name="_Toc418068005"/>
      <w:bookmarkStart w:id="61" w:name="_Toc418075579"/>
      <w:bookmarkStart w:id="62" w:name="_Toc418083139"/>
      <w:bookmarkStart w:id="63" w:name="_Toc418163540"/>
      <w:bookmarkStart w:id="64" w:name="_Toc420317423"/>
      <w:bookmarkStart w:id="65" w:name="_Toc415574792"/>
      <w:bookmarkStart w:id="66" w:name="_Toc415662706"/>
      <w:bookmarkStart w:id="67" w:name="_Toc418068006"/>
      <w:bookmarkStart w:id="68" w:name="_Toc418075580"/>
      <w:bookmarkStart w:id="69" w:name="_Toc418083140"/>
      <w:bookmarkStart w:id="70" w:name="_Toc418163541"/>
      <w:bookmarkStart w:id="71" w:name="_Toc420317424"/>
      <w:bookmarkStart w:id="72" w:name="_Toc42879394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t xml:space="preserve">Koosteasiakirjojen </w:t>
      </w:r>
      <w:proofErr w:type="spellStart"/>
      <w:r>
        <w:t>body-osan</w:t>
      </w:r>
      <w:proofErr w:type="spellEnd"/>
      <w:r>
        <w:t xml:space="preserve"> k</w:t>
      </w:r>
      <w:r w:rsidR="005643EE">
        <w:t>oostemerkinn</w:t>
      </w:r>
      <w:r>
        <w:t>ät</w:t>
      </w:r>
      <w:bookmarkEnd w:id="72"/>
    </w:p>
    <w:p w14:paraId="559BD357" w14:textId="5D9A9B64" w:rsidR="000E04FF" w:rsidRDefault="0072645F" w:rsidP="00C77C1C">
      <w:pPr>
        <w:ind w:left="1418"/>
        <w:jc w:val="both"/>
      </w:pPr>
      <w:r>
        <w:t xml:space="preserve">Diagnoosi- ja riskitietokoosteasiakirjojen CDA R2 </w:t>
      </w:r>
      <w:proofErr w:type="spellStart"/>
      <w:r>
        <w:t>b</w:t>
      </w:r>
      <w:r w:rsidR="000E04FF">
        <w:t>ody</w:t>
      </w:r>
      <w:proofErr w:type="spellEnd"/>
      <w:r w:rsidR="00256C62">
        <w:t xml:space="preserve"> </w:t>
      </w:r>
      <w:proofErr w:type="gramStart"/>
      <w:r w:rsidR="00EC34DE">
        <w:t>–</w:t>
      </w:r>
      <w:r w:rsidR="000E04FF">
        <w:t>osio</w:t>
      </w:r>
      <w:proofErr w:type="gramEnd"/>
      <w:r w:rsidR="00EC34DE">
        <w:t xml:space="preserve"> [4]</w:t>
      </w:r>
      <w:r w:rsidR="000E04FF">
        <w:t xml:space="preserve"> sisältää</w:t>
      </w:r>
      <w:r w:rsidR="00FA7384">
        <w:t xml:space="preserve"> koostemerkinnät, </w:t>
      </w:r>
      <w:r w:rsidR="00256C62">
        <w:t xml:space="preserve">joita </w:t>
      </w:r>
      <w:r w:rsidR="00FA7384">
        <w:t>ovat</w:t>
      </w:r>
      <w:r>
        <w:t xml:space="preserve"> </w:t>
      </w:r>
      <w:r w:rsidR="00FA7384">
        <w:t>Tiedonhallintapalvelun koostetietoihin</w:t>
      </w:r>
      <w:r w:rsidR="000E04FF">
        <w:t xml:space="preserve"> </w:t>
      </w:r>
      <w:r w:rsidR="00FA7384">
        <w:t>potilasasiakirjoista poimimat</w:t>
      </w:r>
      <w:r w:rsidR="000E04FF">
        <w:t xml:space="preserve"> </w:t>
      </w:r>
      <w:proofErr w:type="spellStart"/>
      <w:r w:rsidR="000E04FF">
        <w:t>entry</w:t>
      </w:r>
      <w:r w:rsidR="00FA7384">
        <w:t>:t</w:t>
      </w:r>
      <w:proofErr w:type="spellEnd"/>
      <w:r w:rsidR="00FA7384">
        <w:t xml:space="preserve"> sekä </w:t>
      </w:r>
      <w:proofErr w:type="spellStart"/>
      <w:r w:rsidR="00FA7384">
        <w:t>entry:jä</w:t>
      </w:r>
      <w:proofErr w:type="spellEnd"/>
      <w:r w:rsidR="00FA7384">
        <w:t xml:space="preserve"> täydentävät</w:t>
      </w:r>
      <w:r w:rsidR="00256C62">
        <w:t>,</w:t>
      </w:r>
      <w:r w:rsidR="00FA7384">
        <w:t xml:space="preserve"> niiden syntykontekstiin liittyvät tiedot. </w:t>
      </w:r>
    </w:p>
    <w:p w14:paraId="30C2994E" w14:textId="474F0CBB" w:rsidR="005643EE" w:rsidRPr="00CA4BDE" w:rsidRDefault="00FA7384" w:rsidP="005643EE">
      <w:pPr>
        <w:ind w:left="1418"/>
      </w:pPr>
      <w:r>
        <w:t>Koostemerkinnät</w:t>
      </w:r>
      <w:r w:rsidR="005643EE" w:rsidRPr="00CA4BDE">
        <w:t xml:space="preserve"> muodostuvat seuraavien tarkennusten mukaisesti:</w:t>
      </w:r>
    </w:p>
    <w:p w14:paraId="348015E3" w14:textId="14E4C636" w:rsidR="005643EE" w:rsidRDefault="005643EE" w:rsidP="00345C65">
      <w:pPr>
        <w:pStyle w:val="Luettelokappale"/>
        <w:numPr>
          <w:ilvl w:val="0"/>
          <w:numId w:val="34"/>
        </w:numPr>
        <w:rPr>
          <w:rFonts w:ascii="Times New Roman" w:hAnsi="Times New Roman"/>
          <w:sz w:val="24"/>
          <w:szCs w:val="24"/>
        </w:rPr>
      </w:pPr>
      <w:r>
        <w:rPr>
          <w:rFonts w:ascii="Times New Roman" w:hAnsi="Times New Roman"/>
          <w:sz w:val="24"/>
          <w:szCs w:val="24"/>
        </w:rPr>
        <w:t>Jokaisesta er</w:t>
      </w:r>
      <w:r w:rsidR="0072645F">
        <w:rPr>
          <w:rFonts w:ascii="Times New Roman" w:hAnsi="Times New Roman"/>
          <w:sz w:val="24"/>
          <w:szCs w:val="24"/>
        </w:rPr>
        <w:t xml:space="preserve">illisestä </w:t>
      </w:r>
      <w:proofErr w:type="spellStart"/>
      <w:r w:rsidR="0072645F">
        <w:rPr>
          <w:rFonts w:ascii="Times New Roman" w:hAnsi="Times New Roman"/>
          <w:sz w:val="24"/>
          <w:szCs w:val="24"/>
        </w:rPr>
        <w:t>entry:stä</w:t>
      </w:r>
      <w:proofErr w:type="spellEnd"/>
      <w:r w:rsidR="0072645F">
        <w:rPr>
          <w:rFonts w:ascii="Times New Roman" w:hAnsi="Times New Roman"/>
          <w:sz w:val="24"/>
          <w:szCs w:val="24"/>
        </w:rPr>
        <w:t xml:space="preserve"> muodostuu</w:t>
      </w:r>
      <w:r>
        <w:rPr>
          <w:rFonts w:ascii="Times New Roman" w:hAnsi="Times New Roman"/>
          <w:sz w:val="24"/>
          <w:szCs w:val="24"/>
        </w:rPr>
        <w:t xml:space="preserve"> oma koostemerkintä</w:t>
      </w:r>
    </w:p>
    <w:p w14:paraId="2E4A10A9" w14:textId="56EB9E90" w:rsidR="00156EB6" w:rsidRDefault="00156EB6" w:rsidP="00156EB6">
      <w:pPr>
        <w:pStyle w:val="Luettelokappale"/>
        <w:numPr>
          <w:ilvl w:val="0"/>
          <w:numId w:val="34"/>
        </w:numPr>
        <w:rPr>
          <w:rFonts w:ascii="Times New Roman" w:hAnsi="Times New Roman"/>
          <w:sz w:val="24"/>
          <w:szCs w:val="24"/>
        </w:rPr>
      </w:pPr>
      <w:r w:rsidRPr="00156EB6">
        <w:rPr>
          <w:rFonts w:ascii="Times New Roman" w:hAnsi="Times New Roman"/>
          <w:sz w:val="24"/>
          <w:szCs w:val="24"/>
        </w:rPr>
        <w:t xml:space="preserve">Koostemerkintä yksilöidään </w:t>
      </w:r>
      <w:r w:rsidR="00AE2906">
        <w:rPr>
          <w:rFonts w:ascii="Times New Roman" w:hAnsi="Times New Roman"/>
          <w:sz w:val="24"/>
          <w:szCs w:val="24"/>
        </w:rPr>
        <w:t xml:space="preserve">Potilastiedon </w:t>
      </w:r>
      <w:r w:rsidRPr="00156EB6">
        <w:rPr>
          <w:rFonts w:ascii="Times New Roman" w:hAnsi="Times New Roman"/>
          <w:sz w:val="24"/>
          <w:szCs w:val="24"/>
        </w:rPr>
        <w:t xml:space="preserve">arkiston antamalla yksikäsitteisellä </w:t>
      </w:r>
      <w:proofErr w:type="spellStart"/>
      <w:r w:rsidRPr="00156EB6">
        <w:rPr>
          <w:rFonts w:ascii="Times New Roman" w:hAnsi="Times New Roman"/>
          <w:sz w:val="24"/>
          <w:szCs w:val="24"/>
        </w:rPr>
        <w:t>OID-tunnisteella</w:t>
      </w:r>
      <w:proofErr w:type="spellEnd"/>
      <w:r w:rsidRPr="00156EB6">
        <w:rPr>
          <w:rFonts w:ascii="Times New Roman" w:hAnsi="Times New Roman"/>
          <w:sz w:val="24"/>
          <w:szCs w:val="24"/>
        </w:rPr>
        <w:t>.</w:t>
      </w:r>
    </w:p>
    <w:p w14:paraId="30D4630F" w14:textId="0BC4F1FC"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w:t>
      </w:r>
      <w:r w:rsidR="00F83DF2">
        <w:rPr>
          <w:rFonts w:ascii="Times New Roman" w:hAnsi="Times New Roman"/>
          <w:sz w:val="24"/>
          <w:szCs w:val="24"/>
        </w:rPr>
        <w:t xml:space="preserve">oostemerkinnän </w:t>
      </w:r>
      <w:proofErr w:type="spellStart"/>
      <w:r w:rsidR="00F83DF2">
        <w:rPr>
          <w:rFonts w:ascii="Times New Roman" w:hAnsi="Times New Roman"/>
          <w:sz w:val="24"/>
          <w:szCs w:val="24"/>
        </w:rPr>
        <w:t>body-osa</w:t>
      </w:r>
      <w:r>
        <w:rPr>
          <w:rFonts w:ascii="Times New Roman" w:hAnsi="Times New Roman"/>
          <w:sz w:val="24"/>
          <w:szCs w:val="24"/>
        </w:rPr>
        <w:t>n</w:t>
      </w:r>
      <w:proofErr w:type="spellEnd"/>
      <w:r w:rsidR="005643EE">
        <w:rPr>
          <w:rFonts w:ascii="Times New Roman" w:hAnsi="Times New Roman"/>
          <w:sz w:val="24"/>
          <w:szCs w:val="24"/>
        </w:rPr>
        <w:t xml:space="preserve"> </w:t>
      </w:r>
      <w:r w:rsidR="00F83DF2">
        <w:rPr>
          <w:rFonts w:ascii="Times New Roman" w:hAnsi="Times New Roman"/>
          <w:sz w:val="24"/>
          <w:szCs w:val="24"/>
        </w:rPr>
        <w:t xml:space="preserve">näkymätasolle </w:t>
      </w:r>
      <w:r w:rsidR="002263BE">
        <w:rPr>
          <w:rFonts w:ascii="Times New Roman" w:hAnsi="Times New Roman"/>
          <w:sz w:val="24"/>
          <w:szCs w:val="24"/>
        </w:rPr>
        <w:t>tulee näkymäksi alkuperäis</w:t>
      </w:r>
      <w:r>
        <w:rPr>
          <w:rFonts w:ascii="Times New Roman" w:hAnsi="Times New Roman"/>
          <w:sz w:val="24"/>
          <w:szCs w:val="24"/>
        </w:rPr>
        <w:t>en merki</w:t>
      </w:r>
      <w:r w:rsidR="002263BE">
        <w:rPr>
          <w:rFonts w:ascii="Times New Roman" w:hAnsi="Times New Roman"/>
          <w:sz w:val="24"/>
          <w:szCs w:val="24"/>
        </w:rPr>
        <w:t>nnän näkymätunnus</w:t>
      </w:r>
      <w:r>
        <w:rPr>
          <w:rFonts w:ascii="Times New Roman" w:hAnsi="Times New Roman"/>
          <w:sz w:val="24"/>
          <w:szCs w:val="24"/>
        </w:rPr>
        <w:t xml:space="preserve"> ja</w:t>
      </w:r>
      <w:r w:rsidR="005643EE">
        <w:rPr>
          <w:rFonts w:ascii="Times New Roman" w:hAnsi="Times New Roman"/>
          <w:sz w:val="24"/>
          <w:szCs w:val="24"/>
        </w:rPr>
        <w:t xml:space="preserve"> myös mahdolliste</w:t>
      </w:r>
      <w:r>
        <w:rPr>
          <w:rFonts w:ascii="Times New Roman" w:hAnsi="Times New Roman"/>
          <w:sz w:val="24"/>
          <w:szCs w:val="24"/>
        </w:rPr>
        <w:t>n lisänäkymien näkymätunnukset (koostetiedon syntykontekstin tieto)</w:t>
      </w:r>
    </w:p>
    <w:p w14:paraId="545D6DC1" w14:textId="385272D1" w:rsidR="00156EB6" w:rsidRDefault="00F83DF2" w:rsidP="00345C65">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body-osa</w:t>
      </w:r>
      <w:r w:rsidR="00156EB6">
        <w:rPr>
          <w:rFonts w:ascii="Times New Roman" w:hAnsi="Times New Roman"/>
          <w:sz w:val="24"/>
          <w:szCs w:val="24"/>
        </w:rPr>
        <w:t>n</w:t>
      </w:r>
      <w:proofErr w:type="spellEnd"/>
      <w:r w:rsidR="00156EB6">
        <w:rPr>
          <w:rFonts w:ascii="Times New Roman" w:hAnsi="Times New Roman"/>
          <w:sz w:val="24"/>
          <w:szCs w:val="24"/>
        </w:rPr>
        <w:t xml:space="preserve"> </w:t>
      </w:r>
      <w:r>
        <w:rPr>
          <w:rFonts w:ascii="Times New Roman" w:hAnsi="Times New Roman"/>
          <w:sz w:val="24"/>
          <w:szCs w:val="24"/>
        </w:rPr>
        <w:t xml:space="preserve">näkymätasolle </w:t>
      </w:r>
      <w:r w:rsidR="00156EB6">
        <w:rPr>
          <w:rFonts w:ascii="Times New Roman" w:hAnsi="Times New Roman"/>
          <w:sz w:val="24"/>
          <w:szCs w:val="24"/>
        </w:rPr>
        <w:t>tulee tapahtuma-ajaksi alkuperäisen merkinnän tapahtuma-aika (koostetiedon syntykontekstin tieto)</w:t>
      </w:r>
    </w:p>
    <w:p w14:paraId="6C580C66" w14:textId="133AD344" w:rsidR="00F83DF2" w:rsidRPr="00F83DF2" w:rsidRDefault="00F83DF2" w:rsidP="001D1166">
      <w:pPr>
        <w:pStyle w:val="Luettelokappale"/>
        <w:numPr>
          <w:ilvl w:val="0"/>
          <w:numId w:val="34"/>
        </w:numPr>
        <w:rPr>
          <w:szCs w:val="24"/>
        </w:rPr>
      </w:pPr>
      <w:r w:rsidRPr="00F83DF2">
        <w:rPr>
          <w:rFonts w:ascii="Times New Roman" w:hAnsi="Times New Roman"/>
          <w:sz w:val="24"/>
          <w:szCs w:val="24"/>
        </w:rPr>
        <w:t>Kooste</w:t>
      </w:r>
      <w:r>
        <w:rPr>
          <w:rFonts w:ascii="Times New Roman" w:hAnsi="Times New Roman"/>
          <w:sz w:val="24"/>
          <w:szCs w:val="24"/>
        </w:rPr>
        <w:t xml:space="preserve">merkinnän </w:t>
      </w:r>
      <w:proofErr w:type="spellStart"/>
      <w:r>
        <w:rPr>
          <w:rFonts w:ascii="Times New Roman" w:hAnsi="Times New Roman"/>
          <w:sz w:val="24"/>
          <w:szCs w:val="24"/>
        </w:rPr>
        <w:t>body-osan</w:t>
      </w:r>
      <w:proofErr w:type="spellEnd"/>
      <w:r>
        <w:rPr>
          <w:rFonts w:ascii="Times New Roman" w:hAnsi="Times New Roman"/>
          <w:sz w:val="24"/>
          <w:szCs w:val="24"/>
        </w:rPr>
        <w:t xml:space="preserve"> näkymätasolle liitetään erillinen </w:t>
      </w:r>
      <w:proofErr w:type="spellStart"/>
      <w:r>
        <w:rPr>
          <w:rFonts w:ascii="Times New Roman" w:hAnsi="Times New Roman"/>
          <w:sz w:val="24"/>
          <w:szCs w:val="24"/>
        </w:rPr>
        <w:t>entry-rakenne</w:t>
      </w:r>
      <w:proofErr w:type="spellEnd"/>
      <w:r>
        <w:rPr>
          <w:rFonts w:ascii="Times New Roman" w:hAnsi="Times New Roman"/>
          <w:sz w:val="24"/>
          <w:szCs w:val="24"/>
        </w:rPr>
        <w:t xml:space="preserve"> muita koostetiedon syntykontekstin tietoja varten. N</w:t>
      </w:r>
      <w:r w:rsidR="002D4BF7">
        <w:rPr>
          <w:rFonts w:ascii="Times New Roman" w:hAnsi="Times New Roman"/>
          <w:sz w:val="24"/>
          <w:szCs w:val="24"/>
        </w:rPr>
        <w:t>ä</w:t>
      </w:r>
      <w:r>
        <w:rPr>
          <w:rFonts w:ascii="Times New Roman" w:hAnsi="Times New Roman"/>
          <w:sz w:val="24"/>
          <w:szCs w:val="24"/>
        </w:rPr>
        <w:t>itä muita tietoja ovat:</w:t>
      </w:r>
    </w:p>
    <w:p w14:paraId="4001EE60" w14:textId="77777777" w:rsidR="00F83DF2" w:rsidRPr="00F83DF2" w:rsidRDefault="00F83DF2" w:rsidP="00F83DF2">
      <w:pPr>
        <w:pStyle w:val="Luettelokappale"/>
        <w:numPr>
          <w:ilvl w:val="1"/>
          <w:numId w:val="34"/>
        </w:numPr>
        <w:rPr>
          <w:szCs w:val="24"/>
        </w:rPr>
      </w:pPr>
      <w:r w:rsidRPr="004A70E6">
        <w:rPr>
          <w:rFonts w:ascii="Times New Roman" w:hAnsi="Times New Roman"/>
          <w:sz w:val="24"/>
          <w:szCs w:val="24"/>
        </w:rPr>
        <w:t>palveluta</w:t>
      </w:r>
      <w:r>
        <w:rPr>
          <w:rFonts w:ascii="Times New Roman" w:hAnsi="Times New Roman"/>
          <w:sz w:val="24"/>
          <w:szCs w:val="24"/>
        </w:rPr>
        <w:t>p</w:t>
      </w:r>
      <w:r w:rsidRPr="004A70E6">
        <w:rPr>
          <w:rFonts w:ascii="Times New Roman" w:hAnsi="Times New Roman"/>
          <w:sz w:val="24"/>
          <w:szCs w:val="24"/>
        </w:rPr>
        <w:t>ahtuman tunnus</w:t>
      </w:r>
    </w:p>
    <w:p w14:paraId="2E56C5D5" w14:textId="77777777" w:rsidR="00F83DF2" w:rsidRPr="00F83DF2" w:rsidRDefault="00F83DF2" w:rsidP="00F83DF2">
      <w:pPr>
        <w:pStyle w:val="Luettelokappale"/>
        <w:numPr>
          <w:ilvl w:val="1"/>
          <w:numId w:val="34"/>
        </w:numPr>
        <w:rPr>
          <w:szCs w:val="24"/>
        </w:rPr>
      </w:pPr>
      <w:r w:rsidRPr="00F83DF2">
        <w:rPr>
          <w:rFonts w:ascii="Times New Roman" w:hAnsi="Times New Roman"/>
          <w:sz w:val="24"/>
          <w:szCs w:val="24"/>
        </w:rPr>
        <w:t xml:space="preserve">palveluntuottajan </w:t>
      </w:r>
      <w:proofErr w:type="spellStart"/>
      <w:r w:rsidRPr="00F83DF2">
        <w:rPr>
          <w:rFonts w:ascii="Times New Roman" w:hAnsi="Times New Roman"/>
          <w:sz w:val="24"/>
          <w:szCs w:val="24"/>
        </w:rPr>
        <w:t>OID-tunnus</w:t>
      </w:r>
      <w:proofErr w:type="spellEnd"/>
      <w:r w:rsidRPr="00F83DF2">
        <w:rPr>
          <w:rFonts w:ascii="Times New Roman" w:hAnsi="Times New Roman"/>
          <w:sz w:val="24"/>
          <w:szCs w:val="24"/>
        </w:rPr>
        <w:t xml:space="preserve"> ja nimi </w:t>
      </w:r>
    </w:p>
    <w:p w14:paraId="03150390" w14:textId="77777777" w:rsidR="00F83DF2" w:rsidRPr="00F83DF2" w:rsidRDefault="00F83DF2" w:rsidP="00F83DF2">
      <w:pPr>
        <w:pStyle w:val="Luettelokappale"/>
        <w:numPr>
          <w:ilvl w:val="1"/>
          <w:numId w:val="34"/>
        </w:numPr>
        <w:rPr>
          <w:szCs w:val="24"/>
        </w:rPr>
      </w:pPr>
      <w:r w:rsidRPr="00F83DF2">
        <w:rPr>
          <w:rFonts w:ascii="Times New Roman" w:hAnsi="Times New Roman"/>
          <w:sz w:val="24"/>
          <w:szCs w:val="24"/>
        </w:rPr>
        <w:t xml:space="preserve">alkuperäisen merkinnän tunnus OID </w:t>
      </w:r>
    </w:p>
    <w:p w14:paraId="3117086E" w14:textId="7000E5BD" w:rsidR="00F83DF2" w:rsidRPr="00F83DF2" w:rsidRDefault="00F83DF2" w:rsidP="00F83DF2">
      <w:pPr>
        <w:pStyle w:val="Luettelokappale"/>
        <w:numPr>
          <w:ilvl w:val="1"/>
          <w:numId w:val="34"/>
        </w:numPr>
        <w:rPr>
          <w:szCs w:val="24"/>
        </w:rPr>
      </w:pPr>
      <w:r w:rsidRPr="00F83DF2">
        <w:rPr>
          <w:rFonts w:ascii="Times New Roman" w:hAnsi="Times New Roman"/>
          <w:sz w:val="24"/>
          <w:szCs w:val="24"/>
        </w:rPr>
        <w:t xml:space="preserve">asiakirjan </w:t>
      </w:r>
      <w:proofErr w:type="spellStart"/>
      <w:r w:rsidRPr="00F83DF2">
        <w:rPr>
          <w:rFonts w:ascii="Times New Roman" w:hAnsi="Times New Roman"/>
          <w:sz w:val="24"/>
          <w:szCs w:val="24"/>
        </w:rPr>
        <w:t>setId</w:t>
      </w:r>
      <w:proofErr w:type="spellEnd"/>
      <w:r w:rsidRPr="00F83DF2">
        <w:rPr>
          <w:rFonts w:ascii="Times New Roman" w:hAnsi="Times New Roman"/>
          <w:sz w:val="24"/>
          <w:szCs w:val="24"/>
        </w:rPr>
        <w:t xml:space="preserve"> ja id, missä alkuperäinen merkintä on arkistoitu</w:t>
      </w:r>
    </w:p>
    <w:p w14:paraId="5ECEDBB5" w14:textId="77777777" w:rsidR="002502BE" w:rsidRDefault="002502BE" w:rsidP="002502BE">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body-osan</w:t>
      </w:r>
      <w:proofErr w:type="spellEnd"/>
      <w:r>
        <w:rPr>
          <w:rFonts w:ascii="Times New Roman" w:hAnsi="Times New Roman"/>
          <w:sz w:val="24"/>
          <w:szCs w:val="24"/>
        </w:rPr>
        <w:t xml:space="preserve"> näkymätasolle ei tule erikseen potilaan tietoja (ovat </w:t>
      </w:r>
      <w:proofErr w:type="spellStart"/>
      <w:r>
        <w:rPr>
          <w:rFonts w:ascii="Times New Roman" w:hAnsi="Times New Roman"/>
          <w:sz w:val="24"/>
          <w:szCs w:val="24"/>
        </w:rPr>
        <w:t>headerissa</w:t>
      </w:r>
      <w:proofErr w:type="spellEnd"/>
      <w:r>
        <w:rPr>
          <w:rFonts w:ascii="Times New Roman" w:hAnsi="Times New Roman"/>
          <w:sz w:val="24"/>
          <w:szCs w:val="24"/>
        </w:rPr>
        <w:t>)</w:t>
      </w:r>
    </w:p>
    <w:p w14:paraId="2A292656" w14:textId="61ABE2BA"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body-osassa</w:t>
      </w:r>
      <w:proofErr w:type="spellEnd"/>
      <w:r w:rsidR="005643EE">
        <w:rPr>
          <w:rFonts w:ascii="Times New Roman" w:hAnsi="Times New Roman"/>
          <w:sz w:val="24"/>
          <w:szCs w:val="24"/>
        </w:rPr>
        <w:t xml:space="preserve"> e</w:t>
      </w:r>
      <w:r w:rsidR="00AE2906">
        <w:rPr>
          <w:rFonts w:ascii="Times New Roman" w:hAnsi="Times New Roman"/>
          <w:sz w:val="24"/>
          <w:szCs w:val="24"/>
        </w:rPr>
        <w:t>i anneta hoitoprosessin vaihe</w:t>
      </w:r>
      <w:r w:rsidR="00EC757B">
        <w:rPr>
          <w:rFonts w:ascii="Times New Roman" w:hAnsi="Times New Roman"/>
          <w:sz w:val="24"/>
          <w:szCs w:val="24"/>
        </w:rPr>
        <w:t>tta</w:t>
      </w:r>
      <w:r w:rsidR="00B97E43">
        <w:rPr>
          <w:rFonts w:ascii="Times New Roman" w:hAnsi="Times New Roman"/>
          <w:sz w:val="24"/>
          <w:szCs w:val="24"/>
        </w:rPr>
        <w:t xml:space="preserve"> </w:t>
      </w:r>
      <w:r w:rsidR="005643EE">
        <w:rPr>
          <w:rFonts w:ascii="Times New Roman" w:hAnsi="Times New Roman"/>
          <w:sz w:val="24"/>
          <w:szCs w:val="24"/>
        </w:rPr>
        <w:t>ja otsikkoa</w:t>
      </w:r>
      <w:r w:rsidR="00194F67">
        <w:rPr>
          <w:rFonts w:ascii="Times New Roman" w:hAnsi="Times New Roman"/>
          <w:sz w:val="24"/>
          <w:szCs w:val="24"/>
        </w:rPr>
        <w:t xml:space="preserve"> (rakenteet annetaan tyhjinä </w:t>
      </w:r>
      <w:proofErr w:type="spellStart"/>
      <w:r w:rsidR="00194F67">
        <w:rPr>
          <w:rFonts w:ascii="Times New Roman" w:hAnsi="Times New Roman"/>
          <w:sz w:val="24"/>
          <w:szCs w:val="24"/>
        </w:rPr>
        <w:t>component-section</w:t>
      </w:r>
      <w:proofErr w:type="spellEnd"/>
      <w:r w:rsidR="00194F67">
        <w:rPr>
          <w:rFonts w:ascii="Times New Roman" w:hAnsi="Times New Roman"/>
          <w:sz w:val="24"/>
          <w:szCs w:val="24"/>
        </w:rPr>
        <w:t xml:space="preserve"> rakenteina, xml-hierarkiatasot samat kuin kertomusmerkinnöillä)</w:t>
      </w:r>
    </w:p>
    <w:p w14:paraId="07B08BAF" w14:textId="60D1B13E" w:rsidR="005643EE" w:rsidRDefault="005643EE" w:rsidP="00EC757B">
      <w:pPr>
        <w:pStyle w:val="Luettelokappale"/>
        <w:numPr>
          <w:ilvl w:val="0"/>
          <w:numId w:val="34"/>
        </w:numPr>
        <w:rPr>
          <w:rFonts w:ascii="Times New Roman" w:hAnsi="Times New Roman"/>
          <w:sz w:val="24"/>
          <w:szCs w:val="24"/>
        </w:rPr>
      </w:pPr>
      <w:proofErr w:type="spellStart"/>
      <w:r>
        <w:rPr>
          <w:rFonts w:ascii="Times New Roman" w:hAnsi="Times New Roman"/>
          <w:sz w:val="24"/>
          <w:szCs w:val="24"/>
        </w:rPr>
        <w:t>Bodyyn</w:t>
      </w:r>
      <w:proofErr w:type="spellEnd"/>
      <w:r>
        <w:rPr>
          <w:rFonts w:ascii="Times New Roman" w:hAnsi="Times New Roman"/>
          <w:sz w:val="24"/>
          <w:szCs w:val="24"/>
        </w:rPr>
        <w:t xml:space="preserve"> ei tuoda alkuperäisten </w:t>
      </w:r>
      <w:proofErr w:type="spellStart"/>
      <w:r>
        <w:rPr>
          <w:rFonts w:ascii="Times New Roman" w:hAnsi="Times New Roman"/>
          <w:sz w:val="24"/>
          <w:szCs w:val="24"/>
        </w:rPr>
        <w:t>entry:je</w:t>
      </w:r>
      <w:r w:rsidR="0072645F">
        <w:rPr>
          <w:rFonts w:ascii="Times New Roman" w:hAnsi="Times New Roman"/>
          <w:sz w:val="24"/>
          <w:szCs w:val="24"/>
        </w:rPr>
        <w:t>n</w:t>
      </w:r>
      <w:proofErr w:type="spellEnd"/>
      <w:r w:rsidR="0072645F">
        <w:rPr>
          <w:rFonts w:ascii="Times New Roman" w:hAnsi="Times New Roman"/>
          <w:sz w:val="24"/>
          <w:szCs w:val="24"/>
        </w:rPr>
        <w:t xml:space="preserve"> näyttömuoto-osuuksia</w:t>
      </w:r>
      <w:r>
        <w:rPr>
          <w:rFonts w:ascii="Times New Roman" w:hAnsi="Times New Roman"/>
          <w:sz w:val="24"/>
          <w:szCs w:val="24"/>
        </w:rPr>
        <w:t xml:space="preserve">. </w:t>
      </w:r>
      <w:r w:rsidR="00EC757B">
        <w:rPr>
          <w:rFonts w:ascii="Times New Roman" w:hAnsi="Times New Roman"/>
          <w:sz w:val="24"/>
          <w:szCs w:val="24"/>
        </w:rPr>
        <w:t>K</w:t>
      </w:r>
      <w:r w:rsidR="00EC757B" w:rsidRPr="00EC757B">
        <w:rPr>
          <w:rFonts w:ascii="Times New Roman" w:hAnsi="Times New Roman"/>
          <w:sz w:val="24"/>
          <w:szCs w:val="24"/>
        </w:rPr>
        <w:t>eskeisten terveystietojen 2016 tietosisältöjen mukaisissa rakenteissa</w:t>
      </w:r>
      <w:r w:rsidR="00EC34DE">
        <w:rPr>
          <w:rFonts w:ascii="Times New Roman" w:hAnsi="Times New Roman"/>
          <w:sz w:val="24"/>
          <w:szCs w:val="24"/>
        </w:rPr>
        <w:t xml:space="preserve"> [4]</w:t>
      </w:r>
      <w:r w:rsidR="00EC757B" w:rsidRPr="00EC757B">
        <w:rPr>
          <w:rFonts w:ascii="Times New Roman" w:hAnsi="Times New Roman"/>
          <w:sz w:val="24"/>
          <w:szCs w:val="24"/>
        </w:rPr>
        <w:t xml:space="preserve"> </w:t>
      </w:r>
      <w:proofErr w:type="spellStart"/>
      <w:r w:rsidR="00EC757B" w:rsidRPr="00EC757B">
        <w:rPr>
          <w:rFonts w:ascii="Times New Roman" w:hAnsi="Times New Roman"/>
          <w:sz w:val="24"/>
          <w:szCs w:val="24"/>
        </w:rPr>
        <w:t>entryn</w:t>
      </w:r>
      <w:proofErr w:type="spellEnd"/>
      <w:r w:rsidR="00EC757B" w:rsidRPr="00EC757B">
        <w:rPr>
          <w:rFonts w:ascii="Times New Roman" w:hAnsi="Times New Roman"/>
          <w:sz w:val="24"/>
          <w:szCs w:val="24"/>
        </w:rPr>
        <w:t xml:space="preserve"> sisällä </w:t>
      </w:r>
      <w:r>
        <w:rPr>
          <w:rFonts w:ascii="Times New Roman" w:hAnsi="Times New Roman"/>
          <w:sz w:val="24"/>
          <w:szCs w:val="24"/>
        </w:rPr>
        <w:t xml:space="preserve">kulkee kaikki </w:t>
      </w:r>
      <w:proofErr w:type="spellStart"/>
      <w:r>
        <w:rPr>
          <w:rFonts w:ascii="Times New Roman" w:hAnsi="Times New Roman"/>
          <w:sz w:val="24"/>
          <w:szCs w:val="24"/>
        </w:rPr>
        <w:t>rakenteiseen</w:t>
      </w:r>
      <w:proofErr w:type="spellEnd"/>
      <w:r>
        <w:rPr>
          <w:rFonts w:ascii="Times New Roman" w:hAnsi="Times New Roman"/>
          <w:sz w:val="24"/>
          <w:szCs w:val="24"/>
        </w:rPr>
        <w:t xml:space="preserve"> tapaan käsiteltäväksi tarkoitettu tieto. Tarvittaessa näyttömuodon tekstit voi hakea alkuperäiseltä asiakirjalta, mikäli on tarpeen esimerkiksi lukea kirjauskerran kertomustekstejä laajemmin.</w:t>
      </w:r>
      <w:r w:rsidR="002263BE">
        <w:rPr>
          <w:rFonts w:ascii="Times New Roman" w:hAnsi="Times New Roman"/>
          <w:sz w:val="24"/>
          <w:szCs w:val="24"/>
        </w:rPr>
        <w:t xml:space="preserve"> HUOM. </w:t>
      </w:r>
      <w:r w:rsidR="00B97E43">
        <w:rPr>
          <w:rFonts w:ascii="Times New Roman" w:hAnsi="Times New Roman"/>
          <w:sz w:val="24"/>
          <w:szCs w:val="24"/>
        </w:rPr>
        <w:t xml:space="preserve">Koska kooste ei sisällä näyttömuotoa, </w:t>
      </w:r>
      <w:r w:rsidR="002263BE">
        <w:rPr>
          <w:rFonts w:ascii="Times New Roman" w:hAnsi="Times New Roman"/>
          <w:sz w:val="24"/>
          <w:szCs w:val="24"/>
        </w:rPr>
        <w:t>koosteiden tietoja ei voi näyttää kansallisen tyylitiedoston kautta.</w:t>
      </w:r>
    </w:p>
    <w:p w14:paraId="1AEB7545" w14:textId="33F01B15" w:rsidR="005643EE" w:rsidRDefault="005643EE" w:rsidP="00C77C1C">
      <w:pPr>
        <w:ind w:left="1418"/>
        <w:jc w:val="both"/>
        <w:rPr>
          <w:szCs w:val="24"/>
        </w:rPr>
      </w:pPr>
      <w:r>
        <w:rPr>
          <w:szCs w:val="24"/>
        </w:rPr>
        <w:t xml:space="preserve">Seuraavassa kuvassa </w:t>
      </w:r>
      <w:r w:rsidR="0072645F">
        <w:rPr>
          <w:szCs w:val="24"/>
        </w:rPr>
        <w:t>2</w:t>
      </w:r>
      <w:r w:rsidR="00DC0F94">
        <w:rPr>
          <w:szCs w:val="24"/>
        </w:rPr>
        <w:t>.3.1</w:t>
      </w:r>
      <w:r>
        <w:rPr>
          <w:szCs w:val="24"/>
        </w:rPr>
        <w:t xml:space="preserve"> on esimerkkinä diagnoosikoosteen rakenne.</w:t>
      </w:r>
      <w:r w:rsidR="0072645F">
        <w:rPr>
          <w:szCs w:val="24"/>
        </w:rPr>
        <w:t xml:space="preserve"> Riskitietokooste on vastaavan rakenteen mukainen. </w:t>
      </w:r>
      <w:r w:rsidR="00A02584">
        <w:rPr>
          <w:szCs w:val="24"/>
        </w:rPr>
        <w:t xml:space="preserve">Määrittelypaketin liitetiedostona </w:t>
      </w:r>
      <w:proofErr w:type="gramStart"/>
      <w:r w:rsidR="0072645F">
        <w:rPr>
          <w:szCs w:val="24"/>
        </w:rPr>
        <w:t>on xml-esimerkit</w:t>
      </w:r>
      <w:proofErr w:type="gramEnd"/>
      <w:r w:rsidR="0072645F">
        <w:rPr>
          <w:szCs w:val="24"/>
        </w:rPr>
        <w:t xml:space="preserve"> koosteasiakirjoista.</w:t>
      </w:r>
    </w:p>
    <w:p w14:paraId="21F9DCA2" w14:textId="7A0E93AD" w:rsidR="005643EE" w:rsidRPr="00B91DA9" w:rsidRDefault="00AE2906" w:rsidP="005643EE">
      <w:pPr>
        <w:ind w:left="1418"/>
        <w:rPr>
          <w:szCs w:val="24"/>
        </w:rPr>
      </w:pPr>
      <w:r>
        <w:rPr>
          <w:noProof/>
          <w:szCs w:val="24"/>
          <w:lang w:eastAsia="fi-FI"/>
        </w:rPr>
        <w:drawing>
          <wp:inline distT="0" distB="0" distL="0" distR="0" wp14:anchorId="527EEC32" wp14:editId="1CA4D1BA">
            <wp:extent cx="5029835" cy="2810510"/>
            <wp:effectExtent l="0" t="0" r="0" b="889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099208CC" w14:textId="4ECF2E1D" w:rsidR="005643EE" w:rsidRDefault="005643EE" w:rsidP="00C339F4">
      <w:pPr>
        <w:ind w:left="1704"/>
        <w:rPr>
          <w:b/>
        </w:rPr>
      </w:pPr>
      <w:r w:rsidRPr="001A2882">
        <w:rPr>
          <w:b/>
        </w:rPr>
        <w:t xml:space="preserve">Kuva </w:t>
      </w:r>
      <w:r w:rsidR="00FA7384">
        <w:rPr>
          <w:b/>
        </w:rPr>
        <w:t>2</w:t>
      </w:r>
      <w:r w:rsidR="00DC0F94">
        <w:rPr>
          <w:b/>
        </w:rPr>
        <w:t>.3.1</w:t>
      </w:r>
      <w:r w:rsidR="00293E84">
        <w:rPr>
          <w:b/>
        </w:rPr>
        <w:t xml:space="preserve"> </w:t>
      </w:r>
      <w:r w:rsidRPr="001A2882">
        <w:rPr>
          <w:b/>
        </w:rPr>
        <w:t>Koosteasiakirjan rakenne, diagnoosikooste esimerkkinä</w:t>
      </w:r>
    </w:p>
    <w:p w14:paraId="45317E4D" w14:textId="10F2E2F6" w:rsidR="00F83DF2" w:rsidRDefault="00F83DF2" w:rsidP="00DD3328">
      <w:pPr>
        <w:ind w:left="1418"/>
      </w:pPr>
      <w:r>
        <w:rPr>
          <w:b/>
        </w:rPr>
        <w:tab/>
      </w:r>
      <w:r>
        <w:t xml:space="preserve">Alla </w:t>
      </w:r>
      <w:r w:rsidR="002502BE">
        <w:t xml:space="preserve">on </w:t>
      </w:r>
      <w:r>
        <w:t>xml-esimerkit</w:t>
      </w:r>
      <w:r w:rsidR="002502BE">
        <w:t xml:space="preserve"> em.</w:t>
      </w:r>
      <w:r>
        <w:t xml:space="preserve"> </w:t>
      </w:r>
      <w:proofErr w:type="spellStart"/>
      <w:r>
        <w:t>body-osan</w:t>
      </w:r>
      <w:proofErr w:type="spellEnd"/>
      <w:r>
        <w:t xml:space="preserve"> tarkennuksista</w:t>
      </w:r>
      <w:r w:rsidR="00EC757B">
        <w:t>, esimerkkinä</w:t>
      </w:r>
      <w:r w:rsidR="002C25AC">
        <w:t xml:space="preserve"> riskitietokooste</w:t>
      </w:r>
      <w:r w:rsidR="00EC757B">
        <w:t>, diagnoosikooste on vastaavan rakenteen mukainen</w:t>
      </w:r>
      <w:r>
        <w:t xml:space="preserve">. </w:t>
      </w:r>
    </w:p>
    <w:p w14:paraId="67899301" w14:textId="77777777" w:rsidR="00EC34DE" w:rsidRDefault="00EC34DE" w:rsidP="00DD3328">
      <w:pPr>
        <w:ind w:left="1418"/>
      </w:pPr>
    </w:p>
    <w:p w14:paraId="23D97464" w14:textId="77777777" w:rsidR="00EC34DE" w:rsidRDefault="00EC34DE" w:rsidP="00DD3328">
      <w:pPr>
        <w:ind w:left="1418"/>
      </w:pPr>
    </w:p>
    <w:p w14:paraId="6852F0CD" w14:textId="77777777" w:rsidR="00EC34DE" w:rsidRDefault="00EC34DE" w:rsidP="00DD3328">
      <w:pPr>
        <w:ind w:left="1418"/>
      </w:pPr>
    </w:p>
    <w:p w14:paraId="50ECC575" w14:textId="77777777" w:rsidR="00EC34DE" w:rsidRDefault="00EC34DE" w:rsidP="00DD3328">
      <w:pPr>
        <w:ind w:left="1418"/>
      </w:pPr>
    </w:p>
    <w:p w14:paraId="2660034E" w14:textId="77777777" w:rsidR="00EC34DE" w:rsidRDefault="00EC34DE" w:rsidP="00DD3328">
      <w:pPr>
        <w:ind w:left="1418"/>
      </w:pPr>
    </w:p>
    <w:p w14:paraId="0D4121D4" w14:textId="6A9E59B8" w:rsidR="00DD3328" w:rsidRDefault="00DD3328" w:rsidP="00DD3328">
      <w:pPr>
        <w:ind w:left="1418"/>
      </w:pPr>
      <w:r w:rsidRPr="003F5CC3">
        <w:rPr>
          <w:b/>
        </w:rPr>
        <w:t>Koosteasiakirja ei ole sähköisesti allekirjoitettu</w:t>
      </w:r>
      <w:r>
        <w:t xml:space="preserve">, näin </w:t>
      </w:r>
      <w:proofErr w:type="spellStart"/>
      <w:r>
        <w:t>structuredBody:n</w:t>
      </w:r>
      <w:proofErr w:type="spellEnd"/>
      <w:r>
        <w:t xml:space="preserve"> </w:t>
      </w:r>
      <w:proofErr w:type="spellStart"/>
      <w:r>
        <w:t>ID-attribuuttia</w:t>
      </w:r>
      <w:proofErr w:type="spellEnd"/>
      <w:r>
        <w:t xml:space="preserve"> ei tarvitse antaa:</w:t>
      </w:r>
    </w:p>
    <w:p w14:paraId="0ACD4F6A" w14:textId="77777777" w:rsidR="00DD3328" w:rsidRDefault="00DD3328" w:rsidP="00DD3328">
      <w:pPr>
        <w:ind w:left="1418"/>
      </w:pPr>
    </w:p>
    <w:p w14:paraId="2BAB8BF8" w14:textId="77777777" w:rsidR="00DD3328" w:rsidRDefault="00DD3328" w:rsidP="00DD3328">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210539E9" w14:textId="4C6B8D18" w:rsidR="00AF719D" w:rsidRDefault="00DD3328" w:rsidP="00EC34DE">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structuredBody</w:t>
      </w:r>
      <w:proofErr w:type="spellEnd"/>
      <w:r>
        <w:rPr>
          <w:rFonts w:ascii="Arial" w:hAnsi="Arial" w:cs="Arial"/>
          <w:color w:val="0000FF"/>
          <w:sz w:val="20"/>
          <w:highlight w:val="white"/>
          <w:lang w:eastAsia="fi-FI"/>
        </w:rPr>
        <w:t>&gt;</w:t>
      </w:r>
    </w:p>
    <w:p w14:paraId="608B51C5" w14:textId="77777777" w:rsidR="00AF719D" w:rsidRDefault="00AF719D" w:rsidP="00DD3328">
      <w:pPr>
        <w:autoSpaceDE w:val="0"/>
        <w:autoSpaceDN w:val="0"/>
        <w:adjustRightInd w:val="0"/>
        <w:spacing w:before="0"/>
        <w:ind w:left="1418"/>
        <w:rPr>
          <w:rFonts w:ascii="Arial" w:hAnsi="Arial" w:cs="Arial"/>
          <w:color w:val="000000"/>
          <w:sz w:val="20"/>
          <w:highlight w:val="white"/>
          <w:lang w:eastAsia="fi-FI"/>
        </w:rPr>
      </w:pPr>
    </w:p>
    <w:p w14:paraId="3AC2ED7A" w14:textId="3156E6B6" w:rsidR="00F83DF2" w:rsidRPr="00DD3328" w:rsidRDefault="00F83DF2" w:rsidP="005643EE">
      <w:pPr>
        <w:ind w:left="1418"/>
      </w:pPr>
      <w:r w:rsidRPr="003F5CC3">
        <w:rPr>
          <w:b/>
        </w:rPr>
        <w:t>Koostemerkinnän yksilöivä OID</w:t>
      </w:r>
      <w:r w:rsidR="00DD3328" w:rsidRPr="003F5CC3">
        <w:rPr>
          <w:b/>
        </w:rPr>
        <w:t xml:space="preserve"> näkymätasolla</w:t>
      </w:r>
      <w:r w:rsidRPr="00DD3328">
        <w:t>:</w:t>
      </w:r>
    </w:p>
    <w:p w14:paraId="7BBD999B" w14:textId="77777777" w:rsidR="00F83DF2" w:rsidRDefault="00F83DF2" w:rsidP="00F83DF2">
      <w:pPr>
        <w:autoSpaceDE w:val="0"/>
        <w:autoSpaceDN w:val="0"/>
        <w:adjustRightInd w:val="0"/>
        <w:spacing w:before="0"/>
        <w:ind w:left="1418"/>
        <w:rPr>
          <w:rFonts w:ascii="Arial" w:hAnsi="Arial" w:cs="Arial"/>
          <w:color w:val="0000FF"/>
          <w:sz w:val="20"/>
          <w:highlight w:val="white"/>
          <w:lang w:eastAsia="fi-FI"/>
        </w:rPr>
      </w:pPr>
    </w:p>
    <w:p w14:paraId="7437C03B" w14:textId="3A74E3E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w:t>
      </w:r>
      <w:r w:rsidR="00DD3328">
        <w:rPr>
          <w:rFonts w:ascii="Arial" w:hAnsi="Arial" w:cs="Arial"/>
          <w:color w:val="808080"/>
          <w:sz w:val="20"/>
          <w:highlight w:val="white"/>
          <w:lang w:eastAsia="fi-FI"/>
        </w:rPr>
        <w:t>Koostemerkintä</w:t>
      </w:r>
      <w:proofErr w:type="gramEnd"/>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19D6874E" w14:textId="004B6CB4"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56117627" w14:textId="7340195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section</w:t>
      </w:r>
      <w:proofErr w:type="spellEnd"/>
      <w:r>
        <w:rPr>
          <w:rFonts w:ascii="Arial" w:hAnsi="Arial" w:cs="Arial"/>
          <w:color w:val="0000FF"/>
          <w:sz w:val="20"/>
          <w:highlight w:val="white"/>
          <w:lang w:eastAsia="fi-FI"/>
        </w:rPr>
        <w:t>&gt;</w:t>
      </w:r>
    </w:p>
    <w:p w14:paraId="76EEA68F" w14:textId="1B291E6D" w:rsidR="00F83DF2" w:rsidRDefault="00F83DF2" w:rsidP="00F83DF2">
      <w:pPr>
        <w:autoSpaceDE w:val="0"/>
        <w:autoSpaceDN w:val="0"/>
        <w:adjustRightInd w:val="0"/>
        <w:spacing w:before="0"/>
        <w:ind w:left="1418"/>
        <w:rPr>
          <w:rFonts w:ascii="Arial" w:hAnsi="Arial" w:cs="Arial"/>
          <w:color w:val="0000FF"/>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Koostemerkinnän</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OID-tunnus</w:t>
      </w:r>
      <w:proofErr w:type="spellEnd"/>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74EED47E" w14:textId="139472A6" w:rsidR="00F83DF2" w:rsidRDefault="00DD3328" w:rsidP="00DD3328">
      <w:pPr>
        <w:autoSpaceDE w:val="0"/>
        <w:autoSpaceDN w:val="0"/>
        <w:adjustRightInd w:val="0"/>
        <w:spacing w:before="0"/>
        <w:ind w:left="1418"/>
      </w:pP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sidR="00F83DF2">
        <w:rPr>
          <w:rFonts w:ascii="Arial" w:hAnsi="Arial" w:cs="Arial"/>
          <w:color w:val="0000FF"/>
          <w:sz w:val="20"/>
          <w:highlight w:val="white"/>
          <w:lang w:eastAsia="fi-FI"/>
        </w:rPr>
        <w:t>&lt;</w:t>
      </w:r>
      <w:r w:rsidR="00F83DF2">
        <w:rPr>
          <w:rFonts w:ascii="Arial" w:hAnsi="Arial" w:cs="Arial"/>
          <w:color w:val="800000"/>
          <w:sz w:val="20"/>
          <w:highlight w:val="white"/>
          <w:lang w:eastAsia="fi-FI"/>
        </w:rPr>
        <w:t>id</w:t>
      </w:r>
      <w:r w:rsidR="00F83DF2">
        <w:rPr>
          <w:rFonts w:ascii="Arial" w:hAnsi="Arial" w:cs="Arial"/>
          <w:color w:val="FF0000"/>
          <w:sz w:val="20"/>
          <w:highlight w:val="white"/>
          <w:lang w:eastAsia="fi-FI"/>
        </w:rPr>
        <w:t xml:space="preserve"> root</w:t>
      </w:r>
      <w:r w:rsidR="00F83DF2">
        <w:rPr>
          <w:rFonts w:ascii="Arial" w:hAnsi="Arial" w:cs="Arial"/>
          <w:color w:val="0000FF"/>
          <w:sz w:val="20"/>
          <w:highlight w:val="white"/>
          <w:lang w:eastAsia="fi-FI"/>
        </w:rPr>
        <w:t>="</w:t>
      </w:r>
      <w:r w:rsidR="00F83DF2">
        <w:rPr>
          <w:rFonts w:ascii="Arial" w:hAnsi="Arial" w:cs="Arial"/>
          <w:color w:val="000000"/>
          <w:sz w:val="20"/>
          <w:highlight w:val="white"/>
          <w:lang w:eastAsia="fi-FI"/>
        </w:rPr>
        <w:t>1.2.246.537.10.1246109.11.2013.170.2</w:t>
      </w:r>
      <w:r w:rsidR="00F83DF2">
        <w:rPr>
          <w:rFonts w:ascii="Arial" w:hAnsi="Arial" w:cs="Arial"/>
          <w:color w:val="0000FF"/>
          <w:sz w:val="20"/>
          <w:highlight w:val="white"/>
          <w:lang w:eastAsia="fi-FI"/>
        </w:rPr>
        <w:t>"/&gt;</w:t>
      </w:r>
    </w:p>
    <w:p w14:paraId="631D450C" w14:textId="0CC1DC76" w:rsidR="00F83DF2" w:rsidRPr="003F5CC3" w:rsidRDefault="002263BE" w:rsidP="005643EE">
      <w:pPr>
        <w:ind w:left="1418"/>
        <w:rPr>
          <w:b/>
        </w:rPr>
      </w:pPr>
      <w:r w:rsidRPr="003F5CC3">
        <w:rPr>
          <w:b/>
        </w:rPr>
        <w:t>Alkuperäisen merkinnän näkymätunnus</w:t>
      </w:r>
      <w:r w:rsidR="003F5CC3" w:rsidRPr="003F5CC3">
        <w:rPr>
          <w:b/>
        </w:rPr>
        <w:t xml:space="preserve"> näkymätasolla</w:t>
      </w:r>
      <w:r w:rsidRPr="003F5CC3">
        <w:rPr>
          <w:b/>
        </w:rPr>
        <w:t>:</w:t>
      </w:r>
    </w:p>
    <w:p w14:paraId="07039395" w14:textId="77777777" w:rsidR="002263BE" w:rsidRDefault="002263BE" w:rsidP="005643EE">
      <w:pPr>
        <w:ind w:left="1418"/>
      </w:pPr>
    </w:p>
    <w:p w14:paraId="6F36B115" w14:textId="372EF0BB"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tab/>
      </w:r>
      <w:r>
        <w:tab/>
      </w:r>
      <w:r>
        <w:tab/>
      </w:r>
      <w:r>
        <w:rPr>
          <w:rFonts w:ascii="Arial" w:hAnsi="Arial" w:cs="Arial"/>
          <w:color w:val="0000FF"/>
          <w:sz w:val="20"/>
          <w:highlight w:val="white"/>
          <w:lang w:eastAsia="fi-FI"/>
        </w:rPr>
        <w:t>&lt;!</w:t>
      </w:r>
      <w:r w:rsidR="003F5CC3">
        <w:rPr>
          <w:rFonts w:ascii="Arial" w:hAnsi="Arial" w:cs="Arial"/>
          <w:color w:val="0000FF"/>
          <w:sz w:val="20"/>
          <w:highlight w:val="white"/>
          <w:lang w:eastAsia="fi-FI"/>
        </w:rPr>
        <w:t>—</w:t>
      </w:r>
      <w:r w:rsidR="003F5CC3">
        <w:rPr>
          <w:rFonts w:ascii="Arial" w:hAnsi="Arial" w:cs="Arial"/>
          <w:color w:val="808080"/>
          <w:sz w:val="20"/>
          <w:highlight w:val="white"/>
          <w:lang w:eastAsia="fi-FI"/>
        </w:rPr>
        <w:t>A</w:t>
      </w:r>
      <w:r>
        <w:rPr>
          <w:rFonts w:ascii="Arial" w:hAnsi="Arial" w:cs="Arial"/>
          <w:color w:val="808080"/>
          <w:sz w:val="20"/>
          <w:highlight w:val="white"/>
          <w:lang w:eastAsia="fi-FI"/>
        </w:rPr>
        <w:t>lkup</w:t>
      </w:r>
      <w:r w:rsidR="003F5CC3">
        <w:rPr>
          <w:rFonts w:ascii="Arial" w:hAnsi="Arial" w:cs="Arial"/>
          <w:color w:val="808080"/>
          <w:sz w:val="20"/>
          <w:highlight w:val="white"/>
          <w:lang w:eastAsia="fi-FI"/>
        </w:rPr>
        <w:t>eräis</w:t>
      </w:r>
      <w:r>
        <w:rPr>
          <w:rFonts w:ascii="Arial" w:hAnsi="Arial" w:cs="Arial"/>
          <w:color w:val="808080"/>
          <w:sz w:val="20"/>
          <w:highlight w:val="white"/>
          <w:lang w:eastAsia="fi-FI"/>
        </w:rPr>
        <w:t>en</w:t>
      </w:r>
      <w:r w:rsidR="003F5CC3">
        <w:rPr>
          <w:rFonts w:ascii="Arial" w:hAnsi="Arial" w:cs="Arial"/>
          <w:color w:val="808080"/>
          <w:sz w:val="20"/>
          <w:highlight w:val="white"/>
          <w:lang w:eastAsia="fi-FI"/>
        </w:rPr>
        <w:t xml:space="preserve"> näkymän</w:t>
      </w:r>
      <w:r>
        <w:rPr>
          <w:rFonts w:ascii="Arial" w:hAnsi="Arial" w:cs="Arial"/>
          <w:color w:val="808080"/>
          <w:sz w:val="20"/>
          <w:highlight w:val="white"/>
          <w:lang w:eastAsia="fi-FI"/>
        </w:rPr>
        <w:t xml:space="preserve"> näkymä</w:t>
      </w:r>
      <w:r w:rsidR="003F5CC3">
        <w:rPr>
          <w:rFonts w:ascii="Arial" w:hAnsi="Arial" w:cs="Arial"/>
          <w:color w:val="808080"/>
          <w:sz w:val="20"/>
          <w:highlight w:val="white"/>
          <w:lang w:eastAsia="fi-FI"/>
        </w:rPr>
        <w:t>tunnus</w:t>
      </w:r>
      <w:proofErr w:type="gramStart"/>
      <w:r>
        <w:rPr>
          <w:rFonts w:ascii="Arial" w:hAnsi="Arial" w:cs="Arial"/>
          <w:color w:val="0000FF"/>
          <w:sz w:val="20"/>
          <w:highlight w:val="white"/>
          <w:lang w:eastAsia="fi-FI"/>
        </w:rPr>
        <w:t>--</w:t>
      </w:r>
      <w:proofErr w:type="gramEnd"/>
      <w:r>
        <w:rPr>
          <w:rFonts w:ascii="Arial" w:hAnsi="Arial" w:cs="Arial"/>
          <w:color w:val="0000FF"/>
          <w:sz w:val="20"/>
          <w:highlight w:val="white"/>
          <w:lang w:eastAsia="fi-FI"/>
        </w:rPr>
        <w:t>&gt;</w:t>
      </w:r>
    </w:p>
    <w:p w14:paraId="3A935D44" w14:textId="77777777" w:rsidR="002263BE" w:rsidRPr="003F5CC3" w:rsidRDefault="002263BE" w:rsidP="002263BE">
      <w:pPr>
        <w:autoSpaceDE w:val="0"/>
        <w:autoSpaceDN w:val="0"/>
        <w:adjustRightInd w:val="0"/>
        <w:spacing w:before="0"/>
        <w:ind w:left="2556"/>
        <w:rPr>
          <w:rFonts w:ascii="Arial" w:hAnsi="Arial" w:cs="Arial"/>
          <w:color w:val="FF0000"/>
          <w:sz w:val="20"/>
          <w:highlight w:val="white"/>
          <w:lang w:eastAsia="fi-FI"/>
        </w:rPr>
      </w:pPr>
      <w:r w:rsidRPr="003F5CC3">
        <w:rPr>
          <w:rFonts w:ascii="Arial" w:hAnsi="Arial" w:cs="Arial"/>
          <w:color w:val="0000FF"/>
          <w:sz w:val="20"/>
          <w:highlight w:val="white"/>
          <w:lang w:eastAsia="fi-FI"/>
        </w:rPr>
        <w:t>&lt;</w:t>
      </w:r>
      <w:proofErr w:type="spellStart"/>
      <w:r w:rsidRPr="003F5CC3">
        <w:rPr>
          <w:rFonts w:ascii="Arial" w:hAnsi="Arial" w:cs="Arial"/>
          <w:color w:val="800000"/>
          <w:sz w:val="20"/>
          <w:highlight w:val="white"/>
          <w:lang w:eastAsia="fi-FI"/>
        </w:rPr>
        <w:t>code</w:t>
      </w:r>
      <w:proofErr w:type="spellEnd"/>
      <w:r w:rsidRPr="003F5CC3">
        <w:rPr>
          <w:rFonts w:ascii="Arial" w:hAnsi="Arial" w:cs="Arial"/>
          <w:color w:val="FF0000"/>
          <w:sz w:val="20"/>
          <w:highlight w:val="white"/>
          <w:lang w:eastAsia="fi-FI"/>
        </w:rPr>
        <w:t xml:space="preserve"> code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175</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1.2.246.537.6.12.2002</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roofErr w:type="spellStart"/>
      <w:r w:rsidRPr="003F5CC3">
        <w:rPr>
          <w:rFonts w:ascii="Arial" w:hAnsi="Arial" w:cs="Arial"/>
          <w:color w:val="FF0000"/>
          <w:sz w:val="20"/>
          <w:highlight w:val="white"/>
          <w:lang w:eastAsia="fi-FI"/>
        </w:rPr>
        <w:t>codeSystemName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AR/YDIN</w:t>
      </w:r>
      <w:proofErr w:type="spellEnd"/>
      <w:r w:rsidRPr="003F5CC3">
        <w:rPr>
          <w:rFonts w:ascii="Arial" w:hAnsi="Arial" w:cs="Arial"/>
          <w:color w:val="000000"/>
          <w:sz w:val="20"/>
          <w:highlight w:val="white"/>
          <w:lang w:eastAsia="fi-FI"/>
        </w:rPr>
        <w:t xml:space="preserve"> - Näkymät</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
    <w:p w14:paraId="203467F8" w14:textId="426DBD4A" w:rsidR="002263BE" w:rsidRPr="00C77C1C" w:rsidRDefault="002263BE" w:rsidP="002263BE">
      <w:pPr>
        <w:autoSpaceDE w:val="0"/>
        <w:autoSpaceDN w:val="0"/>
        <w:adjustRightInd w:val="0"/>
        <w:spacing w:before="0"/>
        <w:ind w:left="2556"/>
        <w:rPr>
          <w:rFonts w:ascii="Arial" w:hAnsi="Arial" w:cs="Arial"/>
          <w:color w:val="000000"/>
          <w:sz w:val="20"/>
          <w:highlight w:val="white"/>
          <w:lang w:eastAsia="fi-FI"/>
        </w:rPr>
      </w:pPr>
      <w:proofErr w:type="spellStart"/>
      <w:r w:rsidRPr="00C77C1C">
        <w:rPr>
          <w:rFonts w:ascii="Arial" w:hAnsi="Arial" w:cs="Arial"/>
          <w:color w:val="FF0000"/>
          <w:sz w:val="20"/>
          <w:highlight w:val="white"/>
          <w:lang w:eastAsia="fi-FI"/>
        </w:rPr>
        <w:t>displayName</w:t>
      </w:r>
      <w:r w:rsidRPr="00C77C1C">
        <w:rPr>
          <w:rFonts w:ascii="Arial" w:hAnsi="Arial" w:cs="Arial"/>
          <w:color w:val="0000FF"/>
          <w:sz w:val="20"/>
          <w:highlight w:val="white"/>
          <w:lang w:eastAsia="fi-FI"/>
        </w:rPr>
        <w:t>="</w:t>
      </w:r>
      <w:r w:rsidRPr="00C77C1C">
        <w:rPr>
          <w:rFonts w:ascii="Arial" w:hAnsi="Arial" w:cs="Arial"/>
          <w:color w:val="000000"/>
          <w:sz w:val="20"/>
          <w:highlight w:val="white"/>
          <w:lang w:eastAsia="fi-FI"/>
        </w:rPr>
        <w:t>Riskitiedot</w:t>
      </w:r>
      <w:proofErr w:type="spellEnd"/>
      <w:r w:rsidRPr="00C77C1C">
        <w:rPr>
          <w:rFonts w:ascii="Arial" w:hAnsi="Arial" w:cs="Arial"/>
          <w:color w:val="0000FF"/>
          <w:sz w:val="20"/>
          <w:highlight w:val="white"/>
          <w:lang w:eastAsia="fi-FI"/>
        </w:rPr>
        <w:t>"/&gt;</w:t>
      </w:r>
    </w:p>
    <w:p w14:paraId="63271470" w14:textId="0E40D8D0" w:rsidR="003F5CC3" w:rsidRDefault="003F5CC3" w:rsidP="003F5CC3">
      <w:pPr>
        <w:ind w:left="1418"/>
      </w:pPr>
      <w:proofErr w:type="gramStart"/>
      <w:r w:rsidRPr="003F5CC3">
        <w:rPr>
          <w:b/>
        </w:rPr>
        <w:t>Alkuperäisen merkinnän tapahtuma-aika näkymätasolla</w:t>
      </w:r>
      <w:r>
        <w:t>.</w:t>
      </w:r>
      <w:proofErr w:type="gramEnd"/>
      <w:r>
        <w:t xml:space="preserve"> Muita merkinnän tietoja (merkinnän tekijä ja palveluyksikkö ei anneta), vaan niissä annetaan </w:t>
      </w:r>
      <w:proofErr w:type="spellStart"/>
      <w:r>
        <w:t>nullFlavor</w:t>
      </w:r>
      <w:proofErr w:type="spellEnd"/>
      <w:r>
        <w:t>:</w:t>
      </w:r>
    </w:p>
    <w:p w14:paraId="37D2FCF7" w14:textId="5FCD5447" w:rsidR="002263BE" w:rsidRDefault="002263BE" w:rsidP="003F5CC3">
      <w:pPr>
        <w:autoSpaceDE w:val="0"/>
        <w:autoSpaceDN w:val="0"/>
        <w:adjustRightInd w:val="0"/>
        <w:spacing w:before="0"/>
        <w:ind w:left="0"/>
        <w:rPr>
          <w:rFonts w:ascii="Arial" w:hAnsi="Arial" w:cs="Arial"/>
          <w:color w:val="000000"/>
          <w:sz w:val="20"/>
          <w:highlight w:val="white"/>
          <w:lang w:eastAsia="fi-FI"/>
        </w:rPr>
      </w:pPr>
    </w:p>
    <w:p w14:paraId="343F745C" w14:textId="7790E583"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sidR="003F5CC3">
        <w:rPr>
          <w:rFonts w:ascii="Arial" w:hAnsi="Arial" w:cs="Arial"/>
          <w:color w:val="808080"/>
          <w:sz w:val="20"/>
          <w:highlight w:val="white"/>
          <w:lang w:eastAsia="fi-FI"/>
        </w:rPr>
        <w:t xml:space="preserve"> A</w:t>
      </w:r>
      <w:r>
        <w:rPr>
          <w:rFonts w:ascii="Arial" w:hAnsi="Arial" w:cs="Arial"/>
          <w:color w:val="808080"/>
          <w:sz w:val="20"/>
          <w:highlight w:val="white"/>
          <w:lang w:eastAsia="fi-FI"/>
        </w:rPr>
        <w:t>lkuperäisen</w:t>
      </w:r>
      <w:proofErr w:type="gramEnd"/>
      <w:r>
        <w:rPr>
          <w:rFonts w:ascii="Arial" w:hAnsi="Arial" w:cs="Arial"/>
          <w:color w:val="808080"/>
          <w:sz w:val="20"/>
          <w:highlight w:val="white"/>
          <w:lang w:eastAsia="fi-FI"/>
        </w:rPr>
        <w:t xml:space="preserve"> merkinnän tapahtuma-aika  </w:t>
      </w:r>
      <w:r>
        <w:rPr>
          <w:rFonts w:ascii="Arial" w:hAnsi="Arial" w:cs="Arial"/>
          <w:color w:val="0000FF"/>
          <w:sz w:val="20"/>
          <w:highlight w:val="white"/>
          <w:lang w:eastAsia="fi-FI"/>
        </w:rPr>
        <w:t>--&gt;</w:t>
      </w:r>
    </w:p>
    <w:p w14:paraId="015FC518" w14:textId="77777777" w:rsidR="002263BE" w:rsidRPr="00307ECF"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Pr="00307ECF">
        <w:rPr>
          <w:rFonts w:ascii="Arial" w:hAnsi="Arial" w:cs="Arial"/>
          <w:color w:val="0000FF"/>
          <w:sz w:val="20"/>
          <w:highlight w:val="white"/>
          <w:lang w:eastAsia="fi-FI"/>
        </w:rPr>
        <w:t>&lt;</w:t>
      </w:r>
      <w:proofErr w:type="spellStart"/>
      <w:r w:rsidRPr="00307ECF">
        <w:rPr>
          <w:rFonts w:ascii="Arial" w:hAnsi="Arial" w:cs="Arial"/>
          <w:color w:val="800000"/>
          <w:sz w:val="20"/>
          <w:highlight w:val="white"/>
          <w:lang w:eastAsia="fi-FI"/>
        </w:rPr>
        <w:t>author</w:t>
      </w:r>
      <w:proofErr w:type="spellEnd"/>
      <w:r w:rsidRPr="00307ECF">
        <w:rPr>
          <w:rFonts w:ascii="Arial" w:hAnsi="Arial" w:cs="Arial"/>
          <w:color w:val="0000FF"/>
          <w:sz w:val="20"/>
          <w:highlight w:val="white"/>
          <w:lang w:eastAsia="fi-FI"/>
        </w:rPr>
        <w:t>&gt;</w:t>
      </w:r>
    </w:p>
    <w:p w14:paraId="5218CAC3" w14:textId="77777777" w:rsidR="002263BE" w:rsidRPr="00025E63"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307ECF">
        <w:rPr>
          <w:rFonts w:ascii="Arial" w:hAnsi="Arial" w:cs="Arial"/>
          <w:color w:val="000000"/>
          <w:sz w:val="20"/>
          <w:highlight w:val="white"/>
          <w:lang w:eastAsia="fi-FI"/>
        </w:rPr>
        <w:t xml:space="preserve">                  </w:t>
      </w:r>
      <w:r w:rsidRPr="00025E63">
        <w:rPr>
          <w:rFonts w:ascii="Arial" w:hAnsi="Arial" w:cs="Arial"/>
          <w:color w:val="0000FF"/>
          <w:sz w:val="20"/>
          <w:highlight w:val="white"/>
          <w:lang w:val="en-US" w:eastAsia="fi-FI"/>
        </w:rPr>
        <w:t>&lt;</w:t>
      </w:r>
      <w:r w:rsidRPr="00025E63">
        <w:rPr>
          <w:rFonts w:ascii="Arial" w:hAnsi="Arial" w:cs="Arial"/>
          <w:color w:val="800000"/>
          <w:sz w:val="20"/>
          <w:highlight w:val="white"/>
          <w:lang w:val="en-US" w:eastAsia="fi-FI"/>
        </w:rPr>
        <w:t>time</w:t>
      </w:r>
      <w:r w:rsidRPr="00025E63">
        <w:rPr>
          <w:rFonts w:ascii="Arial" w:hAnsi="Arial" w:cs="Arial"/>
          <w:color w:val="FF0000"/>
          <w:sz w:val="20"/>
          <w:highlight w:val="white"/>
          <w:lang w:val="en-US" w:eastAsia="fi-FI"/>
        </w:rPr>
        <w:t xml:space="preserve"> value</w:t>
      </w:r>
      <w:r w:rsidRPr="00025E63">
        <w:rPr>
          <w:rFonts w:ascii="Arial" w:hAnsi="Arial" w:cs="Arial"/>
          <w:color w:val="0000FF"/>
          <w:sz w:val="20"/>
          <w:highlight w:val="white"/>
          <w:lang w:val="en-US" w:eastAsia="fi-FI"/>
        </w:rPr>
        <w:t>="</w:t>
      </w:r>
      <w:r w:rsidRPr="00025E63">
        <w:rPr>
          <w:rFonts w:ascii="Arial" w:hAnsi="Arial" w:cs="Arial"/>
          <w:color w:val="000000"/>
          <w:sz w:val="20"/>
          <w:highlight w:val="white"/>
          <w:lang w:val="en-US" w:eastAsia="fi-FI"/>
        </w:rPr>
        <w:t>20131001141000+0300</w:t>
      </w:r>
      <w:r w:rsidRPr="00025E63">
        <w:rPr>
          <w:rFonts w:ascii="Arial" w:hAnsi="Arial" w:cs="Arial"/>
          <w:color w:val="0000FF"/>
          <w:sz w:val="20"/>
          <w:highlight w:val="white"/>
          <w:lang w:val="en-US" w:eastAsia="fi-FI"/>
        </w:rPr>
        <w:t>"/&gt;</w:t>
      </w:r>
    </w:p>
    <w:p w14:paraId="1C2778A7"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025E63">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proofErr w:type="spellStart"/>
      <w:proofErr w:type="gramStart"/>
      <w:r w:rsidRPr="002263BE">
        <w:rPr>
          <w:rFonts w:ascii="Arial" w:hAnsi="Arial" w:cs="Arial"/>
          <w:color w:val="800000"/>
          <w:sz w:val="20"/>
          <w:highlight w:val="white"/>
          <w:lang w:val="en-US" w:eastAsia="fi-FI"/>
        </w:rPr>
        <w:t>assignedAuthor</w:t>
      </w:r>
      <w:proofErr w:type="spellEnd"/>
      <w:proofErr w:type="gramEnd"/>
      <w:r w:rsidRPr="002263BE">
        <w:rPr>
          <w:rFonts w:ascii="Arial" w:hAnsi="Arial" w:cs="Arial"/>
          <w:color w:val="0000FF"/>
          <w:sz w:val="20"/>
          <w:highlight w:val="white"/>
          <w:lang w:val="en-US" w:eastAsia="fi-FI"/>
        </w:rPr>
        <w:t>&gt;</w:t>
      </w:r>
    </w:p>
    <w:p w14:paraId="314C6D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id</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nullFlavor</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NA</w:t>
      </w:r>
      <w:r w:rsidRPr="002263BE">
        <w:rPr>
          <w:rFonts w:ascii="Arial" w:hAnsi="Arial" w:cs="Arial"/>
          <w:color w:val="0000FF"/>
          <w:sz w:val="20"/>
          <w:highlight w:val="white"/>
          <w:lang w:val="en-US" w:eastAsia="fi-FI"/>
        </w:rPr>
        <w:t>"/&gt;</w:t>
      </w:r>
    </w:p>
    <w:p w14:paraId="5C1157E8" w14:textId="77777777" w:rsidR="002263BE" w:rsidRPr="00025E63"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025E63">
        <w:rPr>
          <w:rFonts w:ascii="Arial" w:hAnsi="Arial" w:cs="Arial"/>
          <w:color w:val="0000FF"/>
          <w:sz w:val="20"/>
          <w:highlight w:val="white"/>
          <w:lang w:eastAsia="fi-FI"/>
        </w:rPr>
        <w:t>&lt;/</w:t>
      </w:r>
      <w:r w:rsidRPr="00025E63">
        <w:rPr>
          <w:rFonts w:ascii="Arial" w:hAnsi="Arial" w:cs="Arial"/>
          <w:color w:val="800000"/>
          <w:sz w:val="20"/>
          <w:highlight w:val="white"/>
          <w:lang w:eastAsia="fi-FI"/>
        </w:rPr>
        <w:t>assignedAuthor</w:t>
      </w:r>
      <w:r w:rsidRPr="00025E63">
        <w:rPr>
          <w:rFonts w:ascii="Arial" w:hAnsi="Arial" w:cs="Arial"/>
          <w:color w:val="0000FF"/>
          <w:sz w:val="20"/>
          <w:highlight w:val="white"/>
          <w:lang w:eastAsia="fi-FI"/>
        </w:rPr>
        <w:t>&gt;</w:t>
      </w:r>
    </w:p>
    <w:p w14:paraId="20665705" w14:textId="77777777" w:rsidR="002263BE" w:rsidRDefault="002263BE" w:rsidP="002263BE">
      <w:pPr>
        <w:autoSpaceDE w:val="0"/>
        <w:autoSpaceDN w:val="0"/>
        <w:adjustRightInd w:val="0"/>
        <w:spacing w:before="0"/>
        <w:ind w:left="1704"/>
        <w:rPr>
          <w:rFonts w:ascii="Arial" w:hAnsi="Arial" w:cs="Arial"/>
          <w:color w:val="0000FF"/>
          <w:sz w:val="20"/>
          <w:highlight w:val="white"/>
          <w:lang w:eastAsia="fi-FI"/>
        </w:rPr>
      </w:pPr>
      <w:r w:rsidRPr="00025E63">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author</w:t>
      </w:r>
      <w:proofErr w:type="spellEnd"/>
      <w:r>
        <w:rPr>
          <w:rFonts w:ascii="Arial" w:hAnsi="Arial" w:cs="Arial"/>
          <w:color w:val="0000FF"/>
          <w:sz w:val="20"/>
          <w:highlight w:val="white"/>
          <w:lang w:eastAsia="fi-FI"/>
        </w:rPr>
        <w:t>&gt;</w:t>
      </w:r>
    </w:p>
    <w:p w14:paraId="68CA5BE8" w14:textId="77777777" w:rsidR="003F5CC3" w:rsidRDefault="003F5CC3" w:rsidP="002263BE">
      <w:pPr>
        <w:autoSpaceDE w:val="0"/>
        <w:autoSpaceDN w:val="0"/>
        <w:adjustRightInd w:val="0"/>
        <w:spacing w:before="0"/>
        <w:ind w:left="1704"/>
        <w:rPr>
          <w:rFonts w:ascii="Arial" w:hAnsi="Arial" w:cs="Arial"/>
          <w:color w:val="0000FF"/>
          <w:sz w:val="20"/>
          <w:highlight w:val="white"/>
          <w:lang w:eastAsia="fi-FI"/>
        </w:rPr>
      </w:pPr>
    </w:p>
    <w:p w14:paraId="474FA0C5" w14:textId="77777777" w:rsidR="003F5CC3" w:rsidRDefault="003F5CC3" w:rsidP="003F5CC3">
      <w:pPr>
        <w:ind w:left="1418"/>
      </w:pPr>
      <w:r w:rsidRPr="003F5CC3">
        <w:rPr>
          <w:b/>
        </w:rPr>
        <w:t xml:space="preserve">Erillinen </w:t>
      </w:r>
      <w:proofErr w:type="spellStart"/>
      <w:r w:rsidRPr="003F5CC3">
        <w:rPr>
          <w:b/>
          <w:szCs w:val="24"/>
        </w:rPr>
        <w:t>entry-rakenne</w:t>
      </w:r>
      <w:proofErr w:type="spellEnd"/>
      <w:r w:rsidRPr="003F5CC3">
        <w:rPr>
          <w:b/>
          <w:szCs w:val="24"/>
        </w:rPr>
        <w:t xml:space="preserve"> muita koostetiedon syntykontekstin tietoja varten</w:t>
      </w:r>
      <w:r>
        <w:rPr>
          <w:szCs w:val="24"/>
        </w:rPr>
        <w:t>.</w:t>
      </w:r>
      <w:r w:rsidRPr="003F5CC3">
        <w:t xml:space="preserve"> </w:t>
      </w:r>
    </w:p>
    <w:p w14:paraId="34F05BA8" w14:textId="77777777" w:rsidR="003F5CC3" w:rsidRDefault="003F5CC3" w:rsidP="003F5CC3">
      <w:pPr>
        <w:spacing w:before="0"/>
        <w:ind w:left="1418"/>
        <w:rPr>
          <w:b/>
        </w:rPr>
      </w:pPr>
    </w:p>
    <w:p w14:paraId="10EF0CE2" w14:textId="5A1CB34D" w:rsidR="003F5CC3" w:rsidRDefault="00EF278A" w:rsidP="002D4BF7">
      <w:pPr>
        <w:spacing w:before="0"/>
        <w:ind w:left="1704"/>
      </w:pPr>
      <w:r>
        <w:t xml:space="preserve">Erillinen </w:t>
      </w:r>
      <w:proofErr w:type="spellStart"/>
      <w:r>
        <w:t>entry-rakenne</w:t>
      </w:r>
      <w:proofErr w:type="spellEnd"/>
      <w:r>
        <w:t xml:space="preserve"> annetaan </w:t>
      </w:r>
      <w:proofErr w:type="spellStart"/>
      <w:r>
        <w:t>encouter-elementissä</w:t>
      </w:r>
      <w:proofErr w:type="spellEnd"/>
      <w:r>
        <w:t xml:space="preserve">. Rakenne tunnistetaan </w:t>
      </w:r>
      <w:proofErr w:type="spellStart"/>
      <w:r>
        <w:t>entyn</w:t>
      </w:r>
      <w:proofErr w:type="spellEnd"/>
      <w:r>
        <w:t xml:space="preserve"> </w:t>
      </w:r>
      <w:proofErr w:type="spellStart"/>
      <w:r>
        <w:t>templataId:n</w:t>
      </w:r>
      <w:proofErr w:type="spellEnd"/>
      <w:r>
        <w:t xml:space="preserve"> avulla, joka saa arvon </w:t>
      </w:r>
      <w:r w:rsidR="002D4BF7">
        <w:t>1.2.246.537.6.12.999.2003.</w:t>
      </w:r>
      <w:r>
        <w:t xml:space="preserve">5 </w:t>
      </w:r>
      <w:r w:rsidR="002D4BF7">
        <w:t>(</w:t>
      </w:r>
      <w:r w:rsidR="003F5CC3" w:rsidRPr="00EF278A">
        <w:t>Palvelutapahtuma</w:t>
      </w:r>
      <w:r w:rsidR="002D4BF7">
        <w:t xml:space="preserve">). </w:t>
      </w:r>
    </w:p>
    <w:p w14:paraId="5E8A356E" w14:textId="77777777" w:rsidR="002D4BF7" w:rsidRDefault="002D4BF7" w:rsidP="00EF278A">
      <w:pPr>
        <w:ind w:left="1704"/>
      </w:pPr>
      <w:proofErr w:type="spellStart"/>
      <w:r>
        <w:t>E</w:t>
      </w:r>
      <w:r w:rsidR="00EF278A">
        <w:t>ncounter</w:t>
      </w:r>
      <w:proofErr w:type="spellEnd"/>
      <w:r w:rsidR="00EF278A">
        <w:t xml:space="preserve"> </w:t>
      </w:r>
      <w:proofErr w:type="spellStart"/>
      <w:r w:rsidR="00EF278A">
        <w:t>act:i</w:t>
      </w:r>
      <w:r>
        <w:t>n</w:t>
      </w:r>
      <w:proofErr w:type="spellEnd"/>
      <w:r>
        <w:t xml:space="preserve"> </w:t>
      </w:r>
      <w:proofErr w:type="spellStart"/>
      <w:r w:rsidR="003F5CC3">
        <w:t>moodCodessa</w:t>
      </w:r>
      <w:proofErr w:type="spellEnd"/>
      <w:r w:rsidR="003F5CC3">
        <w:t xml:space="preserve"> käytetään </w:t>
      </w:r>
      <w:r>
        <w:t xml:space="preserve">arvoa EVN (toteutunut). </w:t>
      </w:r>
    </w:p>
    <w:p w14:paraId="3DCDFF90" w14:textId="358E2388" w:rsidR="003F5CC3" w:rsidRDefault="00EF278A" w:rsidP="00EF278A">
      <w:pPr>
        <w:ind w:left="1704"/>
      </w:pPr>
      <w:r w:rsidRPr="00EF278A">
        <w:rPr>
          <w:b/>
        </w:rPr>
        <w:t>Palvelutapahtuman tun</w:t>
      </w:r>
      <w:r w:rsidR="002D4BF7">
        <w:rPr>
          <w:b/>
        </w:rPr>
        <w:t>nus sekä</w:t>
      </w:r>
      <w:r w:rsidRPr="00EF278A">
        <w:rPr>
          <w:b/>
        </w:rPr>
        <w:t xml:space="preserve"> palveluntuottajan tunnus ja nimi</w:t>
      </w:r>
      <w:r>
        <w:t xml:space="preserve"> annetaan </w:t>
      </w:r>
      <w:proofErr w:type="spellStart"/>
      <w:r>
        <w:t>encounter</w:t>
      </w:r>
      <w:proofErr w:type="spellEnd"/>
      <w:r>
        <w:t xml:space="preserve"> </w:t>
      </w:r>
      <w:proofErr w:type="spellStart"/>
      <w:r>
        <w:t>act:in</w:t>
      </w:r>
      <w:proofErr w:type="spellEnd"/>
      <w:r>
        <w:t xml:space="preserve"> </w:t>
      </w:r>
      <w:proofErr w:type="spellStart"/>
      <w:r>
        <w:t>performer-rakenteessa</w:t>
      </w:r>
      <w:proofErr w:type="spellEnd"/>
      <w:r>
        <w:t xml:space="preserve">. </w:t>
      </w:r>
    </w:p>
    <w:p w14:paraId="22D1F967" w14:textId="5BD21040" w:rsidR="003F5CC3" w:rsidRDefault="002D4BF7" w:rsidP="00EF278A">
      <w:pPr>
        <w:ind w:left="1704"/>
      </w:pPr>
      <w:r w:rsidRPr="002D4BF7">
        <w:rPr>
          <w:b/>
        </w:rPr>
        <w:t>Linkki asiakirjaan, josta alkuperäinen merkintä on</w:t>
      </w:r>
      <w:r>
        <w:rPr>
          <w:b/>
        </w:rPr>
        <w:t xml:space="preserve"> poimittu:</w:t>
      </w:r>
      <w:r w:rsidR="003F5CC3">
        <w:tab/>
      </w:r>
      <w:r w:rsidR="003F5CC3">
        <w:br/>
        <w:t xml:space="preserve">Linkki asiakirjaan, missä merkinnän tiedot on arkistoitu </w:t>
      </w:r>
      <w:r>
        <w:t>Potilastiedon arkistoon</w:t>
      </w:r>
      <w:r w:rsidR="003F5CC3">
        <w:t xml:space="preserve">. Tieto annetaan </w:t>
      </w:r>
      <w:proofErr w:type="spellStart"/>
      <w:r w:rsidR="003F5CC3">
        <w:t>reference.ex</w:t>
      </w:r>
      <w:r>
        <w:t>ternalDocument-viittausrakenteessa</w:t>
      </w:r>
      <w:proofErr w:type="spellEnd"/>
      <w:r>
        <w:t xml:space="preserve">. </w:t>
      </w:r>
      <w:r w:rsidR="00EC757B">
        <w:t>Viittausr</w:t>
      </w:r>
      <w:r>
        <w:t xml:space="preserve">akenne tunnistetaan </w:t>
      </w:r>
      <w:proofErr w:type="spellStart"/>
      <w:r>
        <w:t>externalDocument-elementin</w:t>
      </w:r>
      <w:proofErr w:type="spellEnd"/>
      <w:r>
        <w:t xml:space="preserve"> </w:t>
      </w:r>
      <w:proofErr w:type="spellStart"/>
      <w:r>
        <w:t>templataId:n</w:t>
      </w:r>
      <w:proofErr w:type="spellEnd"/>
      <w:r>
        <w:t xml:space="preserve"> avulla, joka saa arvon 1.2.246.537.6.12.999.2003.5.6</w:t>
      </w:r>
      <w:r w:rsidR="003B74D6">
        <w:t xml:space="preserve"> (</w:t>
      </w:r>
      <w:r w:rsidR="003B74D6" w:rsidRPr="003B74D6">
        <w:t>Linkki asiakirjaan, josta merkintä on</w:t>
      </w:r>
      <w:r w:rsidR="003B74D6">
        <w:t>)</w:t>
      </w:r>
      <w:r w:rsidR="003F5CC3">
        <w:t>.</w:t>
      </w:r>
      <w:r>
        <w:t xml:space="preserve"> Rakenteen</w:t>
      </w:r>
      <w:r w:rsidR="003F5CC3">
        <w:t xml:space="preserve"> </w:t>
      </w:r>
      <w:proofErr w:type="spellStart"/>
      <w:r w:rsidR="003F5CC3">
        <w:t>id:ssä</w:t>
      </w:r>
      <w:proofErr w:type="spellEnd"/>
      <w:r w:rsidR="003F5CC3">
        <w:t xml:space="preserve"> annetaan viitatun asiakirjan id ja </w:t>
      </w:r>
      <w:proofErr w:type="spellStart"/>
      <w:r w:rsidR="003F5CC3">
        <w:t>setId:ssä</w:t>
      </w:r>
      <w:proofErr w:type="spellEnd"/>
      <w:r w:rsidR="003F5CC3">
        <w:t xml:space="preserve"> </w:t>
      </w:r>
      <w:proofErr w:type="spellStart"/>
      <w:r w:rsidR="003F5CC3">
        <w:t>setId</w:t>
      </w:r>
      <w:proofErr w:type="spellEnd"/>
      <w:r w:rsidR="003F5CC3">
        <w:t>.</w:t>
      </w:r>
    </w:p>
    <w:p w14:paraId="214C289F" w14:textId="33298884" w:rsidR="003F5CC3" w:rsidRDefault="002D4BF7" w:rsidP="00EF278A">
      <w:pPr>
        <w:ind w:left="1704"/>
      </w:pPr>
      <w:r w:rsidRPr="002D4BF7">
        <w:rPr>
          <w:b/>
        </w:rPr>
        <w:t xml:space="preserve">Linkki alkuperäiseen merkinnän </w:t>
      </w:r>
      <w:proofErr w:type="spellStart"/>
      <w:r w:rsidRPr="002D4BF7">
        <w:rPr>
          <w:b/>
        </w:rPr>
        <w:t>OID-tunnukseen</w:t>
      </w:r>
      <w:proofErr w:type="spellEnd"/>
      <w:r w:rsidR="003F5CC3" w:rsidRPr="00C45E6C">
        <w:rPr>
          <w:b/>
        </w:rPr>
        <w:tab/>
      </w:r>
      <w:r w:rsidR="003F5CC3">
        <w:tab/>
      </w:r>
      <w:r w:rsidR="003F5CC3">
        <w:br/>
        <w:t xml:space="preserve">Linkki merkintään (sen </w:t>
      </w:r>
      <w:proofErr w:type="spellStart"/>
      <w:r w:rsidR="003F5CC3">
        <w:t>oid:</w:t>
      </w:r>
      <w:r>
        <w:t>ii</w:t>
      </w:r>
      <w:r w:rsidR="003F5CC3">
        <w:t>n</w:t>
      </w:r>
      <w:proofErr w:type="spellEnd"/>
      <w:r w:rsidR="003F5CC3">
        <w:t xml:space="preserve">), missä alkuperäinen merkintä on arkistoitu </w:t>
      </w:r>
      <w:r>
        <w:t>Potilastiedon arkistoon</w:t>
      </w:r>
      <w:r w:rsidR="003F5CC3">
        <w:t xml:space="preserve">. Tieto annetaan </w:t>
      </w:r>
      <w:proofErr w:type="spellStart"/>
      <w:r w:rsidR="003F5CC3">
        <w:t>referen</w:t>
      </w:r>
      <w:r>
        <w:t>ce.externalAct-viittausrakenteessa</w:t>
      </w:r>
      <w:proofErr w:type="spellEnd"/>
      <w:r>
        <w:t>.</w:t>
      </w:r>
      <w:r w:rsidR="003F5CC3">
        <w:t xml:space="preserve"> </w:t>
      </w:r>
      <w:r w:rsidR="00EC757B">
        <w:t>Viittausr</w:t>
      </w:r>
      <w:r>
        <w:t xml:space="preserve">akenne tunnistetaan </w:t>
      </w:r>
      <w:proofErr w:type="spellStart"/>
      <w:r>
        <w:t>externalAct-elementin</w:t>
      </w:r>
      <w:proofErr w:type="spellEnd"/>
      <w:r>
        <w:t xml:space="preserve"> </w:t>
      </w:r>
      <w:proofErr w:type="spellStart"/>
      <w:r>
        <w:t>templataId:n</w:t>
      </w:r>
      <w:proofErr w:type="spellEnd"/>
      <w:r>
        <w:t xml:space="preserve"> avulla, joka saa arvon 1.2.246.537.6.12.999.2003.5.7</w:t>
      </w:r>
      <w:r w:rsidR="003B74D6">
        <w:t xml:space="preserve"> (</w:t>
      </w:r>
      <w:r w:rsidR="003B74D6" w:rsidRPr="003B74D6">
        <w:t>Linkki alkuperäiseen merkintään</w:t>
      </w:r>
      <w:r w:rsidR="003B74D6">
        <w:t>)</w:t>
      </w:r>
      <w:r>
        <w:t xml:space="preserve">. Rakenteen </w:t>
      </w:r>
      <w:proofErr w:type="spellStart"/>
      <w:r w:rsidR="003F5CC3">
        <w:t>id:ssä</w:t>
      </w:r>
      <w:proofErr w:type="spellEnd"/>
      <w:r w:rsidR="003F5CC3">
        <w:t xml:space="preserve"> annetaan merkinnän id.</w:t>
      </w:r>
      <w:r w:rsidR="003F5CC3">
        <w:br/>
      </w:r>
    </w:p>
    <w:p w14:paraId="3634C3E6" w14:textId="77777777" w:rsidR="003F5CC3" w:rsidRDefault="003F5CC3" w:rsidP="003F5CC3">
      <w:pPr>
        <w:autoSpaceDE w:val="0"/>
        <w:autoSpaceDN w:val="0"/>
        <w:adjustRightInd w:val="0"/>
        <w:spacing w:before="0"/>
        <w:ind w:left="0"/>
        <w:rPr>
          <w:rFonts w:ascii="Arial" w:hAnsi="Arial" w:cs="Arial"/>
          <w:color w:val="000000"/>
          <w:sz w:val="20"/>
          <w:highlight w:val="white"/>
          <w:lang w:eastAsia="fi-FI"/>
        </w:rPr>
      </w:pPr>
    </w:p>
    <w:p w14:paraId="11251856"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Koostetiedon</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syntykontentekstin</w:t>
      </w:r>
      <w:proofErr w:type="spellEnd"/>
      <w:r>
        <w:rPr>
          <w:rFonts w:ascii="Arial" w:hAnsi="Arial" w:cs="Arial"/>
          <w:color w:val="808080"/>
          <w:sz w:val="20"/>
          <w:highlight w:val="white"/>
          <w:lang w:eastAsia="fi-FI"/>
        </w:rPr>
        <w:t xml:space="preserve"> muiden tietojen rakenne  </w:t>
      </w:r>
      <w:r>
        <w:rPr>
          <w:rFonts w:ascii="Arial" w:hAnsi="Arial" w:cs="Arial"/>
          <w:color w:val="0000FF"/>
          <w:sz w:val="20"/>
          <w:highlight w:val="white"/>
          <w:lang w:eastAsia="fi-FI"/>
        </w:rPr>
        <w:t>--&gt;</w:t>
      </w:r>
    </w:p>
    <w:p w14:paraId="57235396"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2263BE">
        <w:rPr>
          <w:rFonts w:ascii="Arial" w:hAnsi="Arial" w:cs="Arial"/>
          <w:color w:val="0000FF"/>
          <w:sz w:val="20"/>
          <w:highlight w:val="white"/>
          <w:lang w:val="en-US" w:eastAsia="fi-FI"/>
        </w:rPr>
        <w:t>&lt;</w:t>
      </w:r>
      <w:proofErr w:type="gramStart"/>
      <w:r w:rsidRPr="002263BE">
        <w:rPr>
          <w:rFonts w:ascii="Arial" w:hAnsi="Arial" w:cs="Arial"/>
          <w:color w:val="800000"/>
          <w:sz w:val="20"/>
          <w:highlight w:val="white"/>
          <w:lang w:val="en-US" w:eastAsia="fi-FI"/>
        </w:rPr>
        <w:t>entry</w:t>
      </w:r>
      <w:proofErr w:type="gramEnd"/>
      <w:r w:rsidRPr="002263BE">
        <w:rPr>
          <w:rFonts w:ascii="Arial" w:hAnsi="Arial" w:cs="Arial"/>
          <w:color w:val="0000FF"/>
          <w:sz w:val="20"/>
          <w:highlight w:val="white"/>
          <w:lang w:val="en-US" w:eastAsia="fi-FI"/>
        </w:rPr>
        <w:t>&gt;</w:t>
      </w:r>
    </w:p>
    <w:p w14:paraId="24D4163D" w14:textId="1D7B557C" w:rsidR="002263BE" w:rsidRPr="00B41298" w:rsidRDefault="002263BE" w:rsidP="00B41298">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encounter</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classCode</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ENC</w:t>
      </w:r>
      <w:r w:rsidRPr="002263BE">
        <w:rPr>
          <w:rFonts w:ascii="Arial" w:hAnsi="Arial" w:cs="Arial"/>
          <w:color w:val="0000FF"/>
          <w:sz w:val="20"/>
          <w:highlight w:val="white"/>
          <w:lang w:val="en-US" w:eastAsia="fi-FI"/>
        </w:rPr>
        <w:t>"</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moodCode</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EVN</w:t>
      </w:r>
      <w:r w:rsidRPr="002263BE">
        <w:rPr>
          <w:rFonts w:ascii="Arial" w:hAnsi="Arial" w:cs="Arial"/>
          <w:color w:val="0000FF"/>
          <w:sz w:val="20"/>
          <w:highlight w:val="white"/>
          <w:lang w:val="en-US" w:eastAsia="fi-FI"/>
        </w:rPr>
        <w:t>"&gt;</w:t>
      </w:r>
    </w:p>
    <w:p w14:paraId="7765E25F"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sidRPr="00B41298">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w:t>
      </w:r>
      <w:r>
        <w:rPr>
          <w:rFonts w:ascii="Arial" w:hAnsi="Arial" w:cs="Arial"/>
          <w:color w:val="0000FF"/>
          <w:sz w:val="20"/>
          <w:highlight w:val="white"/>
          <w:lang w:eastAsia="fi-FI"/>
        </w:rPr>
        <w:t>"/&gt;</w:t>
      </w:r>
    </w:p>
    <w:p w14:paraId="1AAA556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Palvelutapahtuman</w:t>
      </w:r>
      <w:proofErr w:type="gramEnd"/>
      <w:r>
        <w:rPr>
          <w:rFonts w:ascii="Arial" w:hAnsi="Arial" w:cs="Arial"/>
          <w:color w:val="808080"/>
          <w:sz w:val="20"/>
          <w:highlight w:val="white"/>
          <w:lang w:eastAsia="fi-FI"/>
        </w:rPr>
        <w:t xml:space="preserve"> tiedot </w:t>
      </w:r>
      <w:r>
        <w:rPr>
          <w:rFonts w:ascii="Arial" w:hAnsi="Arial" w:cs="Arial"/>
          <w:color w:val="0000FF"/>
          <w:sz w:val="20"/>
          <w:highlight w:val="white"/>
          <w:lang w:eastAsia="fi-FI"/>
        </w:rPr>
        <w:t>--&gt;</w:t>
      </w:r>
    </w:p>
    <w:p w14:paraId="139B2E75"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performer</w:t>
      </w:r>
      <w:proofErr w:type="spellEnd"/>
      <w:r>
        <w:rPr>
          <w:rFonts w:ascii="Arial" w:hAnsi="Arial" w:cs="Arial"/>
          <w:color w:val="0000FF"/>
          <w:sz w:val="20"/>
          <w:highlight w:val="white"/>
          <w:lang w:eastAsia="fi-FI"/>
        </w:rPr>
        <w:t>&gt;</w:t>
      </w:r>
    </w:p>
    <w:p w14:paraId="4351F06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39809E92"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Palvelutapahtuman</w:t>
      </w:r>
      <w:proofErr w:type="gramEnd"/>
      <w:r>
        <w:rPr>
          <w:rFonts w:ascii="Arial" w:hAnsi="Arial" w:cs="Arial"/>
          <w:color w:val="808080"/>
          <w:sz w:val="20"/>
          <w:highlight w:val="white"/>
          <w:lang w:eastAsia="fi-FI"/>
        </w:rPr>
        <w:t xml:space="preserve"> id </w:t>
      </w:r>
      <w:r>
        <w:rPr>
          <w:rFonts w:ascii="Arial" w:hAnsi="Arial" w:cs="Arial"/>
          <w:color w:val="0000FF"/>
          <w:sz w:val="20"/>
          <w:highlight w:val="white"/>
          <w:lang w:eastAsia="fi-FI"/>
        </w:rPr>
        <w:t>--&gt;</w:t>
      </w:r>
    </w:p>
    <w:p w14:paraId="16502A3F"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1.2.246.10.1234567.14.2013.123</w:t>
      </w:r>
      <w:r>
        <w:rPr>
          <w:rFonts w:ascii="Arial" w:hAnsi="Arial" w:cs="Arial"/>
          <w:color w:val="0000FF"/>
          <w:sz w:val="20"/>
          <w:highlight w:val="white"/>
          <w:lang w:eastAsia="fi-FI"/>
        </w:rPr>
        <w:t>"/&gt;</w:t>
      </w:r>
    </w:p>
    <w:p w14:paraId="1C71793F" w14:textId="23480C7C"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B74D6">
        <w:rPr>
          <w:rFonts w:ascii="Arial" w:hAnsi="Arial" w:cs="Arial"/>
          <w:color w:val="0000FF"/>
          <w:sz w:val="20"/>
          <w:highlight w:val="white"/>
          <w:lang w:eastAsia="fi-FI"/>
        </w:rPr>
        <w:t>—</w:t>
      </w:r>
      <w:r w:rsidR="003B74D6">
        <w:rPr>
          <w:rFonts w:ascii="Arial" w:hAnsi="Arial" w:cs="Arial"/>
          <w:color w:val="808080"/>
          <w:sz w:val="20"/>
          <w:highlight w:val="white"/>
          <w:lang w:eastAsia="fi-FI"/>
        </w:rPr>
        <w:t>Palveluntuottajan</w:t>
      </w:r>
      <w:r>
        <w:rPr>
          <w:rFonts w:ascii="Arial" w:hAnsi="Arial" w:cs="Arial"/>
          <w:color w:val="808080"/>
          <w:sz w:val="20"/>
          <w:highlight w:val="white"/>
          <w:lang w:eastAsia="fi-FI"/>
        </w:rPr>
        <w:t xml:space="preserve"> tiedot </w:t>
      </w:r>
      <w:proofErr w:type="gramStart"/>
      <w:r>
        <w:rPr>
          <w:rFonts w:ascii="Arial" w:hAnsi="Arial" w:cs="Arial"/>
          <w:color w:val="0000FF"/>
          <w:sz w:val="20"/>
          <w:highlight w:val="white"/>
          <w:lang w:eastAsia="fi-FI"/>
        </w:rPr>
        <w:t>--</w:t>
      </w:r>
      <w:proofErr w:type="gramEnd"/>
      <w:r>
        <w:rPr>
          <w:rFonts w:ascii="Arial" w:hAnsi="Arial" w:cs="Arial"/>
          <w:color w:val="0000FF"/>
          <w:sz w:val="20"/>
          <w:highlight w:val="white"/>
          <w:lang w:eastAsia="fi-FI"/>
        </w:rPr>
        <w:t>&gt;</w:t>
      </w:r>
    </w:p>
    <w:p w14:paraId="48452EDE"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2123D15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Palveluntuottajan</w:t>
      </w:r>
      <w:proofErr w:type="gramEnd"/>
      <w:r>
        <w:rPr>
          <w:rFonts w:ascii="Arial" w:hAnsi="Arial" w:cs="Arial"/>
          <w:color w:val="808080"/>
          <w:sz w:val="20"/>
          <w:highlight w:val="white"/>
          <w:lang w:eastAsia="fi-FI"/>
        </w:rPr>
        <w:t xml:space="preserve"> id (OID) </w:t>
      </w:r>
      <w:r>
        <w:rPr>
          <w:rFonts w:ascii="Arial" w:hAnsi="Arial" w:cs="Arial"/>
          <w:color w:val="0000FF"/>
          <w:sz w:val="20"/>
          <w:highlight w:val="white"/>
          <w:lang w:eastAsia="fi-FI"/>
        </w:rPr>
        <w:t>--&gt;</w:t>
      </w:r>
    </w:p>
    <w:p w14:paraId="7622D683"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1.2.246.10.1246109.10.2006.371</w:t>
      </w:r>
      <w:r>
        <w:rPr>
          <w:rFonts w:ascii="Arial" w:hAnsi="Arial" w:cs="Arial"/>
          <w:color w:val="0000FF"/>
          <w:sz w:val="20"/>
          <w:highlight w:val="white"/>
          <w:lang w:eastAsia="fi-FI"/>
        </w:rPr>
        <w:t>"/&gt;</w:t>
      </w:r>
    </w:p>
    <w:p w14:paraId="318C4C9D"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palveluntuottajan</w:t>
      </w:r>
      <w:proofErr w:type="gramEnd"/>
      <w:r>
        <w:rPr>
          <w:rFonts w:ascii="Arial" w:hAnsi="Arial" w:cs="Arial"/>
          <w:color w:val="808080"/>
          <w:sz w:val="20"/>
          <w:highlight w:val="white"/>
          <w:lang w:eastAsia="fi-FI"/>
        </w:rPr>
        <w:t xml:space="preserve"> nimi </w:t>
      </w:r>
      <w:r>
        <w:rPr>
          <w:rFonts w:ascii="Arial" w:hAnsi="Arial" w:cs="Arial"/>
          <w:color w:val="0000FF"/>
          <w:sz w:val="20"/>
          <w:highlight w:val="white"/>
          <w:lang w:eastAsia="fi-FI"/>
        </w:rPr>
        <w:t>--&gt;</w:t>
      </w:r>
    </w:p>
    <w:p w14:paraId="6E63E199"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r>
        <w:rPr>
          <w:rFonts w:ascii="Arial" w:hAnsi="Arial" w:cs="Arial"/>
          <w:color w:val="000000"/>
          <w:sz w:val="20"/>
          <w:highlight w:val="white"/>
          <w:lang w:eastAsia="fi-FI"/>
        </w:rPr>
        <w:t xml:space="preserve">Katriinan sairaala, os. 1, Vantaan </w:t>
      </w:r>
      <w:proofErr w:type="spellStart"/>
      <w:r>
        <w:rPr>
          <w:rFonts w:ascii="Arial" w:hAnsi="Arial" w:cs="Arial"/>
          <w:color w:val="000000"/>
          <w:sz w:val="20"/>
          <w:highlight w:val="white"/>
          <w:lang w:eastAsia="fi-FI"/>
        </w:rPr>
        <w:t>soster</w:t>
      </w:r>
      <w:proofErr w:type="spellEnd"/>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p>
    <w:p w14:paraId="08D29E20"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1308E88D"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57CE222B"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performer</w:t>
      </w:r>
      <w:proofErr w:type="spellEnd"/>
      <w:r>
        <w:rPr>
          <w:rFonts w:ascii="Arial" w:hAnsi="Arial" w:cs="Arial"/>
          <w:color w:val="0000FF"/>
          <w:sz w:val="20"/>
          <w:highlight w:val="white"/>
          <w:lang w:eastAsia="fi-FI"/>
        </w:rPr>
        <w:t>&gt;</w:t>
      </w:r>
    </w:p>
    <w:p w14:paraId="1A01A743" w14:textId="7EDD2C72"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Linkki</w:t>
      </w:r>
      <w:proofErr w:type="gramEnd"/>
      <w:r>
        <w:rPr>
          <w:rFonts w:ascii="Arial" w:hAnsi="Arial" w:cs="Arial"/>
          <w:color w:val="808080"/>
          <w:sz w:val="20"/>
          <w:highlight w:val="white"/>
          <w:lang w:eastAsia="fi-FI"/>
        </w:rPr>
        <w:t xml:space="preserve"> asiakirjaan, josta </w:t>
      </w:r>
      <w:r w:rsidR="00EF278A">
        <w:rPr>
          <w:rFonts w:ascii="Arial" w:hAnsi="Arial" w:cs="Arial"/>
          <w:color w:val="808080"/>
          <w:sz w:val="20"/>
          <w:highlight w:val="white"/>
          <w:lang w:eastAsia="fi-FI"/>
        </w:rPr>
        <w:t>alkuperäinen</w:t>
      </w:r>
      <w:r>
        <w:rPr>
          <w:rFonts w:ascii="Arial" w:hAnsi="Arial" w:cs="Arial"/>
          <w:color w:val="808080"/>
          <w:sz w:val="20"/>
          <w:highlight w:val="white"/>
          <w:lang w:eastAsia="fi-FI"/>
        </w:rPr>
        <w:t xml:space="preserve"> merki</w:t>
      </w:r>
      <w:r w:rsidR="00EF278A">
        <w:rPr>
          <w:rFonts w:ascii="Arial" w:hAnsi="Arial" w:cs="Arial"/>
          <w:color w:val="808080"/>
          <w:sz w:val="20"/>
          <w:highlight w:val="white"/>
          <w:lang w:eastAsia="fi-FI"/>
        </w:rPr>
        <w:t>n</w:t>
      </w:r>
      <w:r>
        <w:rPr>
          <w:rFonts w:ascii="Arial" w:hAnsi="Arial" w:cs="Arial"/>
          <w:color w:val="808080"/>
          <w:sz w:val="20"/>
          <w:highlight w:val="white"/>
          <w:lang w:eastAsia="fi-FI"/>
        </w:rPr>
        <w:t xml:space="preserve">tä on </w:t>
      </w:r>
      <w:r>
        <w:rPr>
          <w:rFonts w:ascii="Arial" w:hAnsi="Arial" w:cs="Arial"/>
          <w:color w:val="0000FF"/>
          <w:sz w:val="20"/>
          <w:highlight w:val="white"/>
          <w:lang w:eastAsia="fi-FI"/>
        </w:rPr>
        <w:t>--&gt;</w:t>
      </w:r>
    </w:p>
    <w:p w14:paraId="4C7A6E6F"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reference</w:t>
      </w:r>
      <w:r w:rsidRPr="00C77C1C">
        <w:rPr>
          <w:rFonts w:ascii="Arial" w:hAnsi="Arial" w:cs="Arial"/>
          <w:color w:val="FF0000"/>
          <w:sz w:val="20"/>
          <w:highlight w:val="white"/>
          <w:lang w:val="en-US" w:eastAsia="fi-FI"/>
        </w:rPr>
        <w:t xml:space="preserve"> </w:t>
      </w:r>
      <w:proofErr w:type="spellStart"/>
      <w:r w:rsidRPr="00C77C1C">
        <w:rPr>
          <w:rFonts w:ascii="Arial" w:hAnsi="Arial" w:cs="Arial"/>
          <w:color w:val="FF0000"/>
          <w:sz w:val="20"/>
          <w:highlight w:val="white"/>
          <w:lang w:val="en-US" w:eastAsia="fi-FI"/>
        </w:rPr>
        <w:t>typeCode</w:t>
      </w:r>
      <w:proofErr w:type="spellEnd"/>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REFR</w:t>
      </w:r>
      <w:r w:rsidRPr="00C77C1C">
        <w:rPr>
          <w:rFonts w:ascii="Arial" w:hAnsi="Arial" w:cs="Arial"/>
          <w:color w:val="0000FF"/>
          <w:sz w:val="20"/>
          <w:highlight w:val="white"/>
          <w:lang w:val="en-US" w:eastAsia="fi-FI"/>
        </w:rPr>
        <w:t>"&gt;</w:t>
      </w:r>
    </w:p>
    <w:p w14:paraId="0FEB81E7"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proofErr w:type="spellStart"/>
      <w:proofErr w:type="gramStart"/>
      <w:r w:rsidRPr="00C77C1C">
        <w:rPr>
          <w:rFonts w:ascii="Arial" w:hAnsi="Arial" w:cs="Arial"/>
          <w:color w:val="800000"/>
          <w:sz w:val="20"/>
          <w:highlight w:val="white"/>
          <w:lang w:val="en-US" w:eastAsia="fi-FI"/>
        </w:rPr>
        <w:t>externalDocument</w:t>
      </w:r>
      <w:proofErr w:type="spellEnd"/>
      <w:proofErr w:type="gramEnd"/>
      <w:r w:rsidRPr="00C77C1C">
        <w:rPr>
          <w:rFonts w:ascii="Arial" w:hAnsi="Arial" w:cs="Arial"/>
          <w:color w:val="0000FF"/>
          <w:sz w:val="20"/>
          <w:highlight w:val="white"/>
          <w:lang w:val="en-US" w:eastAsia="fi-FI"/>
        </w:rPr>
        <w:t>&gt;</w:t>
      </w:r>
    </w:p>
    <w:p w14:paraId="58E32BC5"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proofErr w:type="gramStart"/>
      <w:r w:rsidRPr="00C77C1C">
        <w:rPr>
          <w:rFonts w:ascii="Arial" w:hAnsi="Arial" w:cs="Arial"/>
          <w:color w:val="0000FF"/>
          <w:sz w:val="20"/>
          <w:highlight w:val="white"/>
          <w:lang w:val="en-US" w:eastAsia="fi-FI"/>
        </w:rPr>
        <w:t>&lt;!--</w:t>
      </w:r>
      <w:proofErr w:type="gram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asiakirjaviittausrakenteen</w:t>
      </w:r>
      <w:proofErr w:type="spell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templateId</w:t>
      </w:r>
      <w:proofErr w:type="spellEnd"/>
      <w:r w:rsidRPr="00C77C1C">
        <w:rPr>
          <w:rFonts w:ascii="Arial" w:hAnsi="Arial" w:cs="Arial"/>
          <w:color w:val="808080"/>
          <w:sz w:val="20"/>
          <w:highlight w:val="white"/>
          <w:lang w:val="en-US" w:eastAsia="fi-FI"/>
        </w:rPr>
        <w:t xml:space="preserve"> </w:t>
      </w:r>
      <w:r w:rsidRPr="00C77C1C">
        <w:rPr>
          <w:rFonts w:ascii="Arial" w:hAnsi="Arial" w:cs="Arial"/>
          <w:color w:val="0000FF"/>
          <w:sz w:val="20"/>
          <w:highlight w:val="white"/>
          <w:lang w:val="en-US" w:eastAsia="fi-FI"/>
        </w:rPr>
        <w:t>--&gt;</w:t>
      </w:r>
    </w:p>
    <w:p w14:paraId="1E130EE4"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proofErr w:type="spellStart"/>
      <w:proofErr w:type="gramStart"/>
      <w:r w:rsidRPr="00C77C1C">
        <w:rPr>
          <w:rFonts w:ascii="Arial" w:hAnsi="Arial" w:cs="Arial"/>
          <w:color w:val="800000"/>
          <w:sz w:val="20"/>
          <w:highlight w:val="white"/>
          <w:lang w:val="en-US" w:eastAsia="fi-FI"/>
        </w:rPr>
        <w:t>templateId</w:t>
      </w:r>
      <w:proofErr w:type="spellEnd"/>
      <w:proofErr w:type="gramEnd"/>
      <w:r w:rsidRPr="00C77C1C">
        <w:rPr>
          <w:rFonts w:ascii="Arial" w:hAnsi="Arial" w:cs="Arial"/>
          <w:color w:val="FF0000"/>
          <w:sz w:val="20"/>
          <w:highlight w:val="white"/>
          <w:lang w:val="en-US" w:eastAsia="fi-FI"/>
        </w:rPr>
        <w:t xml:space="preserve"> root</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1.2.246.537.6.12.999.2003.5.6</w:t>
      </w:r>
      <w:r w:rsidRPr="00C77C1C">
        <w:rPr>
          <w:rFonts w:ascii="Arial" w:hAnsi="Arial" w:cs="Arial"/>
          <w:color w:val="0000FF"/>
          <w:sz w:val="20"/>
          <w:highlight w:val="white"/>
          <w:lang w:val="en-US" w:eastAsia="fi-FI"/>
        </w:rPr>
        <w:t>"/&gt;</w:t>
      </w:r>
    </w:p>
    <w:p w14:paraId="5C2F1100" w14:textId="77777777" w:rsidR="002263BE" w:rsidRPr="0040191B"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proofErr w:type="gramStart"/>
      <w:r w:rsidRPr="0040191B">
        <w:rPr>
          <w:rFonts w:ascii="Arial" w:hAnsi="Arial" w:cs="Arial"/>
          <w:color w:val="0000FF"/>
          <w:sz w:val="20"/>
          <w:highlight w:val="white"/>
          <w:lang w:val="en-US" w:eastAsia="fi-FI"/>
        </w:rPr>
        <w:t>&lt;!--</w:t>
      </w:r>
      <w:proofErr w:type="gramEnd"/>
      <w:r w:rsidRPr="0040191B">
        <w:rPr>
          <w:rFonts w:ascii="Arial" w:hAnsi="Arial" w:cs="Arial"/>
          <w:color w:val="808080"/>
          <w:sz w:val="20"/>
          <w:highlight w:val="white"/>
          <w:lang w:val="en-US" w:eastAsia="fi-FI"/>
        </w:rPr>
        <w:t xml:space="preserve"> </w:t>
      </w:r>
      <w:proofErr w:type="spellStart"/>
      <w:r w:rsidRPr="0040191B">
        <w:rPr>
          <w:rFonts w:ascii="Arial" w:hAnsi="Arial" w:cs="Arial"/>
          <w:color w:val="808080"/>
          <w:sz w:val="20"/>
          <w:highlight w:val="white"/>
          <w:lang w:val="en-US" w:eastAsia="fi-FI"/>
        </w:rPr>
        <w:t>asiakirjan</w:t>
      </w:r>
      <w:proofErr w:type="spellEnd"/>
      <w:r w:rsidRPr="0040191B">
        <w:rPr>
          <w:rFonts w:ascii="Arial" w:hAnsi="Arial" w:cs="Arial"/>
          <w:color w:val="808080"/>
          <w:sz w:val="20"/>
          <w:highlight w:val="white"/>
          <w:lang w:val="en-US" w:eastAsia="fi-FI"/>
        </w:rPr>
        <w:t xml:space="preserve"> id</w:t>
      </w:r>
      <w:r w:rsidRPr="0040191B">
        <w:rPr>
          <w:rFonts w:ascii="Arial" w:hAnsi="Arial" w:cs="Arial"/>
          <w:color w:val="0000FF"/>
          <w:sz w:val="20"/>
          <w:highlight w:val="white"/>
          <w:lang w:val="en-US" w:eastAsia="fi-FI"/>
        </w:rPr>
        <w:t>--&gt;</w:t>
      </w:r>
    </w:p>
    <w:p w14:paraId="14AC147B"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sidRPr="0040191B">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289A603E"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Alkuperäisen</w:t>
      </w:r>
      <w:proofErr w:type="gramEnd"/>
      <w:r>
        <w:rPr>
          <w:rFonts w:ascii="Arial" w:hAnsi="Arial" w:cs="Arial"/>
          <w:color w:val="808080"/>
          <w:sz w:val="20"/>
          <w:highlight w:val="white"/>
          <w:lang w:eastAsia="fi-FI"/>
        </w:rPr>
        <w:t xml:space="preserve"> asiakirjan </w:t>
      </w:r>
      <w:proofErr w:type="spellStart"/>
      <w:r>
        <w:rPr>
          <w:rFonts w:ascii="Arial" w:hAnsi="Arial" w:cs="Arial"/>
          <w:color w:val="808080"/>
          <w:sz w:val="20"/>
          <w:highlight w:val="white"/>
          <w:lang w:eastAsia="fi-FI"/>
        </w:rPr>
        <w:t>setId</w:t>
      </w:r>
      <w:proofErr w:type="spellEnd"/>
      <w:r>
        <w:rPr>
          <w:rFonts w:ascii="Arial" w:hAnsi="Arial" w:cs="Arial"/>
          <w:color w:val="808080"/>
          <w:sz w:val="20"/>
          <w:highlight w:val="white"/>
          <w:lang w:eastAsia="fi-FI"/>
        </w:rPr>
        <w:t xml:space="preserve">, missä merkintä on tehty </w:t>
      </w:r>
      <w:r>
        <w:rPr>
          <w:rFonts w:ascii="Arial" w:hAnsi="Arial" w:cs="Arial"/>
          <w:color w:val="0000FF"/>
          <w:sz w:val="20"/>
          <w:highlight w:val="white"/>
          <w:lang w:eastAsia="fi-FI"/>
        </w:rPr>
        <w:t>--&gt;</w:t>
      </w:r>
    </w:p>
    <w:p w14:paraId="456AEEC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setId</w:t>
      </w:r>
      <w:proofErr w:type="spellEnd"/>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32575AB4"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externalDocument</w:t>
      </w:r>
      <w:proofErr w:type="spellEnd"/>
      <w:r>
        <w:rPr>
          <w:rFonts w:ascii="Arial" w:hAnsi="Arial" w:cs="Arial"/>
          <w:color w:val="0000FF"/>
          <w:sz w:val="20"/>
          <w:highlight w:val="white"/>
          <w:lang w:eastAsia="fi-FI"/>
        </w:rPr>
        <w:t>&gt;</w:t>
      </w:r>
    </w:p>
    <w:p w14:paraId="5C3F8262"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p>
    <w:p w14:paraId="0B79BF06" w14:textId="38CD3FCB"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sidR="00EF278A">
        <w:rPr>
          <w:rFonts w:ascii="Arial" w:hAnsi="Arial" w:cs="Arial"/>
          <w:color w:val="808080"/>
          <w:sz w:val="20"/>
          <w:highlight w:val="white"/>
          <w:lang w:eastAsia="fi-FI"/>
        </w:rPr>
        <w:t xml:space="preserve"> Linkki</w:t>
      </w:r>
      <w:proofErr w:type="gramEnd"/>
      <w:r w:rsidR="00EF278A">
        <w:rPr>
          <w:rFonts w:ascii="Arial" w:hAnsi="Arial" w:cs="Arial"/>
          <w:color w:val="808080"/>
          <w:sz w:val="20"/>
          <w:highlight w:val="white"/>
          <w:lang w:eastAsia="fi-FI"/>
        </w:rPr>
        <w:t xml:space="preserve"> alkuperäiseen merkin</w:t>
      </w:r>
      <w:r w:rsidR="002D4BF7">
        <w:rPr>
          <w:rFonts w:ascii="Arial" w:hAnsi="Arial" w:cs="Arial"/>
          <w:color w:val="808080"/>
          <w:sz w:val="20"/>
          <w:highlight w:val="white"/>
          <w:lang w:eastAsia="fi-FI"/>
        </w:rPr>
        <w:t>tä</w:t>
      </w:r>
      <w:r w:rsidR="00EF278A">
        <w:rPr>
          <w:rFonts w:ascii="Arial" w:hAnsi="Arial" w:cs="Arial"/>
          <w:color w:val="808080"/>
          <w:sz w:val="20"/>
          <w:highlight w:val="white"/>
          <w:lang w:eastAsia="fi-FI"/>
        </w:rPr>
        <w:t>än</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58A1FF5A"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proofErr w:type="spellEnd"/>
      <w:r>
        <w:rPr>
          <w:rFonts w:ascii="Arial" w:hAnsi="Arial" w:cs="Arial"/>
          <w:color w:val="0000FF"/>
          <w:sz w:val="20"/>
          <w:highlight w:val="white"/>
          <w:lang w:eastAsia="fi-FI"/>
        </w:rPr>
        <w:t>"&gt;</w:t>
      </w:r>
    </w:p>
    <w:p w14:paraId="59CE060C"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4FCAD8D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merkintäviittausrakenteen</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templateId</w:t>
      </w:r>
      <w:proofErr w:type="spellEnd"/>
      <w:r>
        <w:rPr>
          <w:rFonts w:ascii="Arial" w:hAnsi="Arial" w:cs="Arial"/>
          <w:color w:val="808080"/>
          <w:sz w:val="20"/>
          <w:highlight w:val="white"/>
          <w:lang w:eastAsia="fi-FI"/>
        </w:rPr>
        <w:t xml:space="preserve">, uusi </w:t>
      </w:r>
      <w:r>
        <w:rPr>
          <w:rFonts w:ascii="Arial" w:hAnsi="Arial" w:cs="Arial"/>
          <w:color w:val="0000FF"/>
          <w:sz w:val="20"/>
          <w:highlight w:val="white"/>
          <w:lang w:eastAsia="fi-FI"/>
        </w:rPr>
        <w:t>--&gt;</w:t>
      </w:r>
    </w:p>
    <w:p w14:paraId="33EDB22F"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1.2.246.537.6.12.999.2003.5.7</w:t>
      </w:r>
      <w:r>
        <w:rPr>
          <w:rFonts w:ascii="Arial" w:hAnsi="Arial" w:cs="Arial"/>
          <w:color w:val="0000FF"/>
          <w:sz w:val="20"/>
          <w:highlight w:val="white"/>
          <w:lang w:eastAsia="fi-FI"/>
        </w:rPr>
        <w:t>"/&gt;</w:t>
      </w:r>
    </w:p>
    <w:p w14:paraId="40D97523"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merkinnän</w:t>
      </w:r>
      <w:proofErr w:type="gramEnd"/>
      <w:r>
        <w:rPr>
          <w:rFonts w:ascii="Arial" w:hAnsi="Arial" w:cs="Arial"/>
          <w:color w:val="808080"/>
          <w:sz w:val="20"/>
          <w:highlight w:val="white"/>
          <w:lang w:eastAsia="fi-FI"/>
        </w:rPr>
        <w:t xml:space="preserve"> id</w:t>
      </w:r>
      <w:r>
        <w:rPr>
          <w:rFonts w:ascii="Arial" w:hAnsi="Arial" w:cs="Arial"/>
          <w:color w:val="0000FF"/>
          <w:sz w:val="20"/>
          <w:highlight w:val="white"/>
          <w:lang w:eastAsia="fi-FI"/>
        </w:rPr>
        <w:t>--&gt;</w:t>
      </w:r>
    </w:p>
    <w:p w14:paraId="716FA52A"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2263BE">
        <w:rPr>
          <w:rFonts w:ascii="Arial" w:hAnsi="Arial" w:cs="Arial"/>
          <w:color w:val="0000FF"/>
          <w:sz w:val="20"/>
          <w:highlight w:val="white"/>
          <w:lang w:val="en-US" w:eastAsia="fi-FI"/>
        </w:rPr>
        <w:t>&lt;</w:t>
      </w:r>
      <w:proofErr w:type="gramStart"/>
      <w:r w:rsidRPr="002263BE">
        <w:rPr>
          <w:rFonts w:ascii="Arial" w:hAnsi="Arial" w:cs="Arial"/>
          <w:color w:val="800000"/>
          <w:sz w:val="20"/>
          <w:highlight w:val="white"/>
          <w:lang w:val="en-US" w:eastAsia="fi-FI"/>
        </w:rPr>
        <w:t>id</w:t>
      </w:r>
      <w:proofErr w:type="gramEnd"/>
      <w:r w:rsidRPr="002263BE">
        <w:rPr>
          <w:rFonts w:ascii="Arial" w:hAnsi="Arial" w:cs="Arial"/>
          <w:color w:val="FF0000"/>
          <w:sz w:val="20"/>
          <w:highlight w:val="white"/>
          <w:lang w:val="en-US" w:eastAsia="fi-FI"/>
        </w:rPr>
        <w:t xml:space="preserve"> root</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1.2.246.10.1246109.11.2014.152.1</w:t>
      </w:r>
      <w:r w:rsidRPr="002263BE">
        <w:rPr>
          <w:rFonts w:ascii="Arial" w:hAnsi="Arial" w:cs="Arial"/>
          <w:color w:val="0000FF"/>
          <w:sz w:val="20"/>
          <w:highlight w:val="white"/>
          <w:lang w:val="en-US" w:eastAsia="fi-FI"/>
        </w:rPr>
        <w:t>"/&gt;</w:t>
      </w:r>
    </w:p>
    <w:p w14:paraId="63203A36"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proofErr w:type="spellStart"/>
      <w:r w:rsidRPr="002263BE">
        <w:rPr>
          <w:rFonts w:ascii="Arial" w:hAnsi="Arial" w:cs="Arial"/>
          <w:color w:val="800000"/>
          <w:sz w:val="20"/>
          <w:highlight w:val="white"/>
          <w:lang w:val="en-US" w:eastAsia="fi-FI"/>
        </w:rPr>
        <w:t>externalAct</w:t>
      </w:r>
      <w:proofErr w:type="spellEnd"/>
      <w:r w:rsidRPr="002263BE">
        <w:rPr>
          <w:rFonts w:ascii="Arial" w:hAnsi="Arial" w:cs="Arial"/>
          <w:color w:val="0000FF"/>
          <w:sz w:val="20"/>
          <w:highlight w:val="white"/>
          <w:lang w:val="en-US" w:eastAsia="fi-FI"/>
        </w:rPr>
        <w:t>&gt;</w:t>
      </w:r>
    </w:p>
    <w:p w14:paraId="666610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reference</w:t>
      </w:r>
      <w:r w:rsidRPr="002263BE">
        <w:rPr>
          <w:rFonts w:ascii="Arial" w:hAnsi="Arial" w:cs="Arial"/>
          <w:color w:val="0000FF"/>
          <w:sz w:val="20"/>
          <w:highlight w:val="white"/>
          <w:lang w:val="en-US" w:eastAsia="fi-FI"/>
        </w:rPr>
        <w:t>&gt;</w:t>
      </w:r>
    </w:p>
    <w:p w14:paraId="74939AAC"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encounter</w:t>
      </w:r>
      <w:r w:rsidRPr="002263BE">
        <w:rPr>
          <w:rFonts w:ascii="Arial" w:hAnsi="Arial" w:cs="Arial"/>
          <w:color w:val="0000FF"/>
          <w:sz w:val="20"/>
          <w:highlight w:val="white"/>
          <w:lang w:val="en-US" w:eastAsia="fi-FI"/>
        </w:rPr>
        <w:t>&gt;</w:t>
      </w:r>
    </w:p>
    <w:p w14:paraId="5DA19DB6"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eastAsia="fi-FI"/>
        </w:rPr>
        <w:t>&lt;/</w:t>
      </w:r>
      <w:proofErr w:type="spellStart"/>
      <w:r w:rsidRPr="00C77C1C">
        <w:rPr>
          <w:rFonts w:ascii="Arial" w:hAnsi="Arial" w:cs="Arial"/>
          <w:color w:val="800000"/>
          <w:sz w:val="20"/>
          <w:highlight w:val="white"/>
          <w:lang w:eastAsia="fi-FI"/>
        </w:rPr>
        <w:t>entry</w:t>
      </w:r>
      <w:proofErr w:type="spellEnd"/>
      <w:r w:rsidRPr="00C77C1C">
        <w:rPr>
          <w:rFonts w:ascii="Arial" w:hAnsi="Arial" w:cs="Arial"/>
          <w:color w:val="0000FF"/>
          <w:sz w:val="20"/>
          <w:highlight w:val="white"/>
          <w:lang w:eastAsia="fi-FI"/>
        </w:rPr>
        <w:t>&gt;</w:t>
      </w:r>
    </w:p>
    <w:p w14:paraId="3FB6ACD2" w14:textId="77777777" w:rsidR="003B74D6" w:rsidRDefault="003B74D6" w:rsidP="003B74D6">
      <w:pPr>
        <w:autoSpaceDE w:val="0"/>
        <w:autoSpaceDN w:val="0"/>
        <w:adjustRightInd w:val="0"/>
        <w:spacing w:before="0"/>
        <w:ind w:left="1420"/>
        <w:rPr>
          <w:szCs w:val="24"/>
        </w:rPr>
      </w:pPr>
    </w:p>
    <w:p w14:paraId="4616D5C8" w14:textId="77777777" w:rsidR="003B74D6" w:rsidRDefault="003B74D6" w:rsidP="003B74D6">
      <w:pPr>
        <w:autoSpaceDE w:val="0"/>
        <w:autoSpaceDN w:val="0"/>
        <w:adjustRightInd w:val="0"/>
        <w:spacing w:before="0"/>
        <w:ind w:left="1420"/>
        <w:rPr>
          <w:szCs w:val="24"/>
        </w:rPr>
      </w:pPr>
      <w:r>
        <w:rPr>
          <w:szCs w:val="24"/>
        </w:rPr>
        <w:t xml:space="preserve">Koostemerkinnän </w:t>
      </w:r>
      <w:proofErr w:type="spellStart"/>
      <w:r>
        <w:rPr>
          <w:szCs w:val="24"/>
        </w:rPr>
        <w:t>body-osassa</w:t>
      </w:r>
      <w:proofErr w:type="spellEnd"/>
      <w:r>
        <w:rPr>
          <w:szCs w:val="24"/>
        </w:rPr>
        <w:t xml:space="preserve"> </w:t>
      </w:r>
      <w:r w:rsidRPr="003B74D6">
        <w:rPr>
          <w:b/>
          <w:szCs w:val="24"/>
        </w:rPr>
        <w:t>ei anneta hoitoprosessin vaiheen ja otsikkoa</w:t>
      </w:r>
      <w:r>
        <w:rPr>
          <w:szCs w:val="24"/>
        </w:rPr>
        <w:t xml:space="preserve"> (rakenteet annetaan tyhjinä </w:t>
      </w:r>
      <w:proofErr w:type="spellStart"/>
      <w:r>
        <w:rPr>
          <w:szCs w:val="24"/>
        </w:rPr>
        <w:t>component-section</w:t>
      </w:r>
      <w:proofErr w:type="spellEnd"/>
      <w:r>
        <w:rPr>
          <w:szCs w:val="24"/>
        </w:rPr>
        <w:t xml:space="preserve"> rakenteina):</w:t>
      </w:r>
    </w:p>
    <w:p w14:paraId="21AF7054" w14:textId="77777777" w:rsidR="003B74D6" w:rsidRDefault="003B74D6" w:rsidP="003B74D6">
      <w:pPr>
        <w:autoSpaceDE w:val="0"/>
        <w:autoSpaceDN w:val="0"/>
        <w:adjustRightInd w:val="0"/>
        <w:spacing w:before="0"/>
        <w:ind w:left="1420"/>
        <w:rPr>
          <w:szCs w:val="24"/>
        </w:rPr>
      </w:pPr>
    </w:p>
    <w:p w14:paraId="47E42D1D" w14:textId="77777777" w:rsidR="003B74D6" w:rsidRPr="00C77C1C" w:rsidRDefault="003B74D6" w:rsidP="003B74D6">
      <w:pPr>
        <w:autoSpaceDE w:val="0"/>
        <w:autoSpaceDN w:val="0"/>
        <w:adjustRightInd w:val="0"/>
        <w:spacing w:before="0"/>
        <w:ind w:left="2272" w:firstLine="284"/>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component</w:t>
      </w:r>
      <w:proofErr w:type="gramEnd"/>
      <w:r w:rsidRPr="00C77C1C">
        <w:rPr>
          <w:rFonts w:ascii="Arial" w:hAnsi="Arial" w:cs="Arial"/>
          <w:color w:val="0000FF"/>
          <w:sz w:val="20"/>
          <w:highlight w:val="white"/>
          <w:lang w:val="en-US" w:eastAsia="fi-FI"/>
        </w:rPr>
        <w:t>&gt;</w:t>
      </w:r>
    </w:p>
    <w:p w14:paraId="17A3890E" w14:textId="6DCBCE05"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section</w:t>
      </w:r>
      <w:proofErr w:type="gramEnd"/>
      <w:r w:rsidRPr="00C77C1C">
        <w:rPr>
          <w:rFonts w:ascii="Arial" w:hAnsi="Arial" w:cs="Arial"/>
          <w:color w:val="0000FF"/>
          <w:sz w:val="20"/>
          <w:highlight w:val="white"/>
          <w:lang w:val="en-US" w:eastAsia="fi-FI"/>
        </w:rPr>
        <w:t>&gt;</w:t>
      </w:r>
    </w:p>
    <w:p w14:paraId="77CD978E" w14:textId="2F65C832"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component</w:t>
      </w:r>
      <w:proofErr w:type="gramEnd"/>
      <w:r w:rsidRPr="00C77C1C">
        <w:rPr>
          <w:rFonts w:ascii="Arial" w:hAnsi="Arial" w:cs="Arial"/>
          <w:color w:val="0000FF"/>
          <w:sz w:val="20"/>
          <w:highlight w:val="white"/>
          <w:lang w:val="en-US" w:eastAsia="fi-FI"/>
        </w:rPr>
        <w:t>&gt;</w:t>
      </w:r>
    </w:p>
    <w:p w14:paraId="253C08A4" w14:textId="65FEA139" w:rsidR="003B74D6" w:rsidRPr="00C77C1C" w:rsidRDefault="003B74D6" w:rsidP="003B74D6">
      <w:pPr>
        <w:autoSpaceDE w:val="0"/>
        <w:autoSpaceDN w:val="0"/>
        <w:adjustRightInd w:val="0"/>
        <w:spacing w:before="0"/>
        <w:ind w:left="0"/>
        <w:rPr>
          <w:rFonts w:ascii="Arial" w:hAnsi="Arial" w:cs="Arial"/>
          <w:color w:val="0000FF"/>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section</w:t>
      </w:r>
      <w:proofErr w:type="gramEnd"/>
      <w:r w:rsidRPr="00C77C1C">
        <w:rPr>
          <w:rFonts w:ascii="Arial" w:hAnsi="Arial" w:cs="Arial"/>
          <w:color w:val="0000FF"/>
          <w:sz w:val="20"/>
          <w:highlight w:val="white"/>
          <w:lang w:val="en-US" w:eastAsia="fi-FI"/>
        </w:rPr>
        <w:t>&gt;</w:t>
      </w:r>
    </w:p>
    <w:p w14:paraId="0A9ED5FE" w14:textId="6912C7CC"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t>&lt;!—</w:t>
      </w:r>
      <w:proofErr w:type="spellStart"/>
      <w:r w:rsidRPr="00C77C1C">
        <w:rPr>
          <w:rFonts w:ascii="Arial" w:hAnsi="Arial" w:cs="Arial"/>
          <w:color w:val="808080"/>
          <w:sz w:val="20"/>
          <w:highlight w:val="white"/>
          <w:lang w:val="en-US" w:eastAsia="fi-FI"/>
        </w:rPr>
        <w:t>poimittu</w:t>
      </w:r>
      <w:proofErr w:type="spellEnd"/>
      <w:r w:rsidRPr="00C77C1C">
        <w:rPr>
          <w:rFonts w:ascii="Arial" w:hAnsi="Arial" w:cs="Arial"/>
          <w:color w:val="808080"/>
          <w:sz w:val="20"/>
          <w:highlight w:val="white"/>
          <w:lang w:val="en-US" w:eastAsia="fi-FI"/>
        </w:rPr>
        <w:t xml:space="preserve"> entry </w:t>
      </w:r>
      <w:proofErr w:type="spellStart"/>
      <w:r w:rsidRPr="00C77C1C">
        <w:rPr>
          <w:rFonts w:ascii="Arial" w:hAnsi="Arial" w:cs="Arial"/>
          <w:color w:val="808080"/>
          <w:sz w:val="20"/>
          <w:highlight w:val="white"/>
          <w:lang w:val="en-US" w:eastAsia="fi-FI"/>
        </w:rPr>
        <w:t>alkaa</w:t>
      </w:r>
      <w:proofErr w:type="spell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tästä</w:t>
      </w:r>
      <w:proofErr w:type="spellEnd"/>
      <w:r w:rsidRPr="00C77C1C">
        <w:rPr>
          <w:rFonts w:ascii="Arial" w:hAnsi="Arial" w:cs="Arial"/>
          <w:color w:val="808080"/>
          <w:sz w:val="20"/>
          <w:highlight w:val="white"/>
          <w:lang w:val="en-US" w:eastAsia="fi-FI"/>
        </w:rPr>
        <w:t xml:space="preserve"> </w:t>
      </w:r>
      <w:r w:rsidRPr="00C77C1C">
        <w:rPr>
          <w:rFonts w:ascii="Arial" w:hAnsi="Arial" w:cs="Arial"/>
          <w:color w:val="0000FF"/>
          <w:sz w:val="20"/>
          <w:highlight w:val="white"/>
          <w:lang w:val="en-US" w:eastAsia="fi-FI"/>
        </w:rPr>
        <w:t>--&gt;</w:t>
      </w:r>
    </w:p>
    <w:p w14:paraId="568491F2" w14:textId="655F0DBC" w:rsidR="005643EE" w:rsidRDefault="003B74D6" w:rsidP="003B74D6">
      <w:pPr>
        <w:autoSpaceDE w:val="0"/>
        <w:autoSpaceDN w:val="0"/>
        <w:adjustRightInd w:val="0"/>
        <w:spacing w:before="0"/>
        <w:ind w:left="142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entry</w:t>
      </w:r>
      <w:proofErr w:type="gramEnd"/>
      <w:r w:rsidRPr="00C77C1C">
        <w:rPr>
          <w:rFonts w:ascii="Arial" w:hAnsi="Arial" w:cs="Arial"/>
          <w:color w:val="0000FF"/>
          <w:sz w:val="20"/>
          <w:highlight w:val="white"/>
          <w:lang w:val="en-US" w:eastAsia="fi-FI"/>
        </w:rPr>
        <w:t>&gt;</w:t>
      </w:r>
      <w:r w:rsidR="002263BE" w:rsidRPr="00C77C1C">
        <w:rPr>
          <w:rFonts w:ascii="Arial" w:hAnsi="Arial" w:cs="Arial"/>
          <w:color w:val="000000"/>
          <w:sz w:val="20"/>
          <w:highlight w:val="white"/>
          <w:lang w:val="en-US" w:eastAsia="fi-FI"/>
        </w:rPr>
        <w:t xml:space="preserve">       </w:t>
      </w:r>
    </w:p>
    <w:p w14:paraId="5BCCE043" w14:textId="77777777" w:rsidR="00AF719D" w:rsidRDefault="00AF719D" w:rsidP="003B74D6">
      <w:pPr>
        <w:autoSpaceDE w:val="0"/>
        <w:autoSpaceDN w:val="0"/>
        <w:adjustRightInd w:val="0"/>
        <w:spacing w:before="0"/>
        <w:ind w:left="1420"/>
        <w:rPr>
          <w:rFonts w:ascii="Arial" w:hAnsi="Arial" w:cs="Arial"/>
          <w:color w:val="000000"/>
          <w:sz w:val="20"/>
          <w:highlight w:val="white"/>
          <w:lang w:val="en-US" w:eastAsia="fi-FI"/>
        </w:rPr>
      </w:pPr>
    </w:p>
    <w:p w14:paraId="3E585611" w14:textId="77777777" w:rsidR="00EE4711" w:rsidRPr="00C77C1C" w:rsidRDefault="00EE4711" w:rsidP="003B74D6">
      <w:pPr>
        <w:autoSpaceDE w:val="0"/>
        <w:autoSpaceDN w:val="0"/>
        <w:adjustRightInd w:val="0"/>
        <w:spacing w:before="0"/>
        <w:ind w:left="1420"/>
        <w:rPr>
          <w:rFonts w:ascii="Arial" w:hAnsi="Arial" w:cs="Arial"/>
          <w:color w:val="000000"/>
          <w:sz w:val="20"/>
          <w:highlight w:val="white"/>
          <w:lang w:val="en-US" w:eastAsia="fi-FI"/>
        </w:rPr>
      </w:pPr>
    </w:p>
    <w:p w14:paraId="3D47059E" w14:textId="77777777" w:rsidR="00DD3328" w:rsidRDefault="00DD3328" w:rsidP="003B74D6">
      <w:pPr>
        <w:pStyle w:val="Otsikko2"/>
      </w:pPr>
      <w:bookmarkStart w:id="73" w:name="_Toc428793948"/>
      <w:r w:rsidRPr="00DD3328">
        <w:t>Tahdonilmaisutiedon ylläpito riskitiedoissa</w:t>
      </w:r>
      <w:bookmarkEnd w:id="73"/>
    </w:p>
    <w:p w14:paraId="582034BA" w14:textId="77777777" w:rsidR="003B74D6" w:rsidRDefault="007768A8" w:rsidP="00C77C1C">
      <w:pPr>
        <w:ind w:left="1418"/>
        <w:jc w:val="both"/>
      </w:pPr>
      <w:r>
        <w:t xml:space="preserve">Riskitietoja palauttaessa potilastietojärjestelmälle Tiedonhallintapalvelu tarkistaa, onko potilaalla Tiedonhallintapalvelussa voimassa olevaa hoitotahtoa, elinluovutustahtoa tai muuta tahdonilmaisua. Jos Tiedonhallintapalvelussa on voimassa oleva tahdonilmaisu, tuottaa Tiedonhallintapalvelu uuden riskitietomerkinnän, jonka se palauttaa muiden riskitietomerkintöjen mukana. </w:t>
      </w:r>
    </w:p>
    <w:p w14:paraId="06E20E11" w14:textId="7C307781" w:rsidR="00194F67" w:rsidRDefault="007768A8" w:rsidP="00C77C1C">
      <w:pPr>
        <w:ind w:left="1418"/>
        <w:jc w:val="both"/>
      </w:pPr>
      <w:r>
        <w:t>THP toiminnallisessa määrittelyssä</w:t>
      </w:r>
      <w:r w:rsidR="00EC34DE">
        <w:t xml:space="preserve"> [1]</w:t>
      </w:r>
      <w:r>
        <w:t xml:space="preserve"> on määritelty </w:t>
      </w:r>
      <w:r w:rsidR="0093259F">
        <w:t xml:space="preserve">Tiedonhallintapalvelun tuottaman riskitietomerkinnän </w:t>
      </w:r>
      <w:r>
        <w:t>tietosisältö, joka noudattaa tietojen pakollisuuksien osalta muita riskitietojen pakollisuuksia</w:t>
      </w:r>
      <w:r w:rsidR="0093259F">
        <w:t>. K</w:t>
      </w:r>
      <w:r>
        <w:t>o. tiedot näytetään kuten muutkin riskitietokoosteen tiedot</w:t>
      </w:r>
      <w:r w:rsidR="00194F67" w:rsidRPr="00194F67">
        <w:t>.</w:t>
      </w:r>
      <w:r>
        <w:t xml:space="preserve"> Tahdonilmaisumerkinnässä on seuraavaa huomioitavaa:</w:t>
      </w:r>
    </w:p>
    <w:p w14:paraId="3EADF62B" w14:textId="078B83B7" w:rsidR="007768A8" w:rsidRPr="00FB6942" w:rsidRDefault="007768A8" w:rsidP="00FB6942">
      <w:pPr>
        <w:pStyle w:val="Luettelokappale"/>
        <w:numPr>
          <w:ilvl w:val="0"/>
          <w:numId w:val="55"/>
        </w:numPr>
        <w:rPr>
          <w:rFonts w:ascii="Times New Roman" w:eastAsia="Times New Roman" w:hAnsi="Times New Roman"/>
          <w:color w:val="000000"/>
          <w:sz w:val="24"/>
          <w:szCs w:val="24"/>
          <w:highlight w:val="white"/>
          <w:lang w:eastAsia="fi-FI"/>
        </w:rPr>
      </w:pPr>
      <w:r w:rsidRPr="007768A8">
        <w:rPr>
          <w:rFonts w:ascii="Times New Roman" w:hAnsi="Times New Roman"/>
          <w:sz w:val="24"/>
          <w:szCs w:val="24"/>
        </w:rPr>
        <w:t>Alkuperäisen näkymän tunnu</w:t>
      </w:r>
      <w:r w:rsidR="00250553">
        <w:rPr>
          <w:rFonts w:ascii="Times New Roman" w:hAnsi="Times New Roman"/>
          <w:sz w:val="24"/>
          <w:szCs w:val="24"/>
        </w:rPr>
        <w:t>kseksi annetaan Riskitiedot näkymän tiedot</w:t>
      </w:r>
    </w:p>
    <w:p w14:paraId="6B4A50EF" w14:textId="6B4E9CE6" w:rsidR="00EB6BC3" w:rsidRPr="00EB6BC3" w:rsidRDefault="00DD3328"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Tahdonilmaisujen riskitieto</w:t>
      </w:r>
      <w:r w:rsidR="00EB6BC3">
        <w:rPr>
          <w:rFonts w:ascii="Times New Roman" w:hAnsi="Times New Roman"/>
          <w:sz w:val="24"/>
          <w:szCs w:val="24"/>
        </w:rPr>
        <w:t xml:space="preserve">merkinnän tapahtuma-aikaan tulee </w:t>
      </w:r>
      <w:r>
        <w:rPr>
          <w:rFonts w:ascii="Times New Roman" w:hAnsi="Times New Roman"/>
          <w:sz w:val="24"/>
          <w:szCs w:val="24"/>
        </w:rPr>
        <w:t>merkinnän</w:t>
      </w:r>
      <w:r w:rsidR="00EB6BC3">
        <w:rPr>
          <w:rFonts w:ascii="Times New Roman" w:hAnsi="Times New Roman"/>
          <w:sz w:val="24"/>
          <w:szCs w:val="24"/>
        </w:rPr>
        <w:t xml:space="preserve"> muodostamisaika tiedonhallintapalvelussa</w:t>
      </w:r>
    </w:p>
    <w:p w14:paraId="65408047" w14:textId="5E528768" w:rsidR="00EB6BC3" w:rsidRPr="00EB6BC3" w:rsidRDefault="00B92F44"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Koostetietoon liittyviä</w:t>
      </w:r>
      <w:r w:rsidR="00EB6BC3">
        <w:rPr>
          <w:rFonts w:ascii="Times New Roman" w:hAnsi="Times New Roman"/>
          <w:sz w:val="24"/>
          <w:szCs w:val="24"/>
        </w:rPr>
        <w:t xml:space="preserve"> </w:t>
      </w:r>
      <w:r w:rsidR="00FB6942">
        <w:rPr>
          <w:rFonts w:ascii="Times New Roman" w:hAnsi="Times New Roman"/>
          <w:sz w:val="24"/>
          <w:szCs w:val="24"/>
        </w:rPr>
        <w:t>muita konteksti</w:t>
      </w:r>
      <w:r w:rsidR="00EB6BC3">
        <w:rPr>
          <w:rFonts w:ascii="Times New Roman" w:hAnsi="Times New Roman"/>
          <w:sz w:val="24"/>
          <w:szCs w:val="24"/>
        </w:rPr>
        <w:t xml:space="preserve">tietoja (erillinen </w:t>
      </w:r>
      <w:proofErr w:type="spellStart"/>
      <w:r w:rsidR="00EB6BC3">
        <w:rPr>
          <w:rFonts w:ascii="Times New Roman" w:hAnsi="Times New Roman"/>
          <w:sz w:val="24"/>
          <w:szCs w:val="24"/>
        </w:rPr>
        <w:t>entry</w:t>
      </w:r>
      <w:proofErr w:type="spellEnd"/>
      <w:r w:rsidR="00EB6BC3">
        <w:rPr>
          <w:rFonts w:ascii="Times New Roman" w:hAnsi="Times New Roman"/>
          <w:sz w:val="24"/>
          <w:szCs w:val="24"/>
        </w:rPr>
        <w:t xml:space="preserve"> näkymätasolla) ei anneta ollenkaan tässä merkinnässä</w:t>
      </w:r>
    </w:p>
    <w:p w14:paraId="3180E043" w14:textId="3828412F" w:rsidR="00EB6BC3" w:rsidRPr="00EB6BC3" w:rsidRDefault="00EB6BC3" w:rsidP="00345C65">
      <w:pPr>
        <w:pStyle w:val="Luettelokappale"/>
        <w:numPr>
          <w:ilvl w:val="0"/>
          <w:numId w:val="55"/>
        </w:numPr>
        <w:rPr>
          <w:rFonts w:ascii="Times New Roman" w:eastAsia="Times New Roman" w:hAnsi="Times New Roman"/>
          <w:color w:val="000000"/>
          <w:sz w:val="24"/>
          <w:szCs w:val="24"/>
          <w:highlight w:val="white"/>
          <w:lang w:eastAsia="fi-FI"/>
        </w:rPr>
      </w:pPr>
      <w:proofErr w:type="spellStart"/>
      <w:r>
        <w:rPr>
          <w:rFonts w:ascii="Times New Roman" w:eastAsia="Times New Roman" w:hAnsi="Times New Roman"/>
          <w:color w:val="000000"/>
          <w:sz w:val="24"/>
          <w:szCs w:val="24"/>
          <w:highlight w:val="white"/>
          <w:lang w:eastAsia="fi-FI"/>
        </w:rPr>
        <w:t>riski-entry</w:t>
      </w:r>
      <w:proofErr w:type="spellEnd"/>
    </w:p>
    <w:p w14:paraId="3179BC47" w14:textId="3A0D0F36"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 xml:space="preserve">riskin nimi on vakioteksti: </w:t>
      </w:r>
      <w:r>
        <w:rPr>
          <w:rFonts w:ascii="Times New Roman" w:eastAsia="Times New Roman" w:hAnsi="Times New Roman"/>
          <w:color w:val="000000"/>
          <w:sz w:val="24"/>
          <w:szCs w:val="24"/>
          <w:lang w:eastAsia="fi-FI"/>
        </w:rPr>
        <w:t>”</w:t>
      </w:r>
      <w:r w:rsidRPr="00EB6BC3">
        <w:rPr>
          <w:rFonts w:ascii="Times New Roman" w:eastAsia="Times New Roman" w:hAnsi="Times New Roman"/>
          <w:color w:val="000000"/>
          <w:sz w:val="24"/>
          <w:szCs w:val="24"/>
          <w:lang w:eastAsia="fi-FI"/>
        </w:rPr>
        <w:t>Potilaalla on Tiedonhallintapalvelussa hoitotahto, elinluovutustahto tai muu tahdonilmaisu</w:t>
      </w:r>
      <w:r>
        <w:rPr>
          <w:rFonts w:ascii="Times New Roman" w:eastAsia="Times New Roman" w:hAnsi="Times New Roman"/>
          <w:color w:val="000000"/>
          <w:sz w:val="24"/>
          <w:szCs w:val="24"/>
          <w:lang w:eastAsia="fi-FI"/>
        </w:rPr>
        <w:t>”</w:t>
      </w:r>
    </w:p>
    <w:p w14:paraId="04A04239" w14:textId="49CF51C5"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tiedonhallintapalvelu generoi riskin yksilöivän tunnisteen</w:t>
      </w:r>
    </w:p>
    <w:p w14:paraId="7B596F8D" w14:textId="4E341BEA" w:rsidR="00EB6BC3" w:rsidRPr="00ED00F8"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alkupäivää ei </w:t>
      </w:r>
      <w:r w:rsidR="00ED00F8">
        <w:rPr>
          <w:rFonts w:ascii="Times New Roman" w:hAnsi="Times New Roman"/>
          <w:sz w:val="24"/>
          <w:szCs w:val="24"/>
        </w:rPr>
        <w:t>anneta</w:t>
      </w:r>
      <w:r>
        <w:rPr>
          <w:rFonts w:ascii="Times New Roman" w:hAnsi="Times New Roman"/>
          <w:sz w:val="24"/>
          <w:szCs w:val="24"/>
        </w:rPr>
        <w:t xml:space="preserve"> rakenteessa</w:t>
      </w:r>
    </w:p>
    <w:p w14:paraId="5153DCA6" w14:textId="401FAE29" w:rsidR="00ED00F8" w:rsidRPr="00EB6BC3" w:rsidRDefault="00ED00F8"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todenneen ammattilaisen tietoja ei </w:t>
      </w:r>
      <w:proofErr w:type="spellStart"/>
      <w:r>
        <w:rPr>
          <w:rFonts w:ascii="Times New Roman" w:hAnsi="Times New Roman"/>
          <w:sz w:val="24"/>
          <w:szCs w:val="24"/>
        </w:rPr>
        <w:t>annetan</w:t>
      </w:r>
      <w:proofErr w:type="spellEnd"/>
      <w:r>
        <w:rPr>
          <w:rFonts w:ascii="Times New Roman" w:hAnsi="Times New Roman"/>
          <w:sz w:val="24"/>
          <w:szCs w:val="24"/>
        </w:rPr>
        <w:t xml:space="preserve"> rakenteessa, koko </w:t>
      </w:r>
      <w:proofErr w:type="spellStart"/>
      <w:r>
        <w:rPr>
          <w:rFonts w:ascii="Times New Roman" w:hAnsi="Times New Roman"/>
          <w:sz w:val="24"/>
          <w:szCs w:val="24"/>
        </w:rPr>
        <w:t>author</w:t>
      </w:r>
      <w:proofErr w:type="spellEnd"/>
      <w:r>
        <w:rPr>
          <w:rFonts w:ascii="Times New Roman" w:hAnsi="Times New Roman"/>
          <w:sz w:val="24"/>
          <w:szCs w:val="24"/>
        </w:rPr>
        <w:t xml:space="preserve"> jätetään pois</w:t>
      </w:r>
    </w:p>
    <w:p w14:paraId="520A4476" w14:textId="77777777" w:rsidR="00EB6BC3" w:rsidRPr="00EB6BC3" w:rsidRDefault="00EB6BC3" w:rsidP="00345C65">
      <w:pPr>
        <w:pStyle w:val="Luettelokappale"/>
        <w:numPr>
          <w:ilvl w:val="1"/>
          <w:numId w:val="55"/>
        </w:numPr>
        <w:rPr>
          <w:rFonts w:ascii="Times New Roman" w:eastAsia="Times New Roman" w:hAnsi="Times New Roman"/>
          <w:color w:val="000000"/>
          <w:sz w:val="24"/>
          <w:szCs w:val="24"/>
          <w:lang w:eastAsia="fi-FI"/>
        </w:rPr>
      </w:pPr>
      <w:r w:rsidRPr="00EB6BC3">
        <w:rPr>
          <w:rFonts w:ascii="Times New Roman" w:eastAsia="Times New Roman" w:hAnsi="Times New Roman"/>
          <w:color w:val="000000"/>
          <w:sz w:val="24"/>
          <w:szCs w:val="24"/>
          <w:lang w:eastAsia="fi-FI"/>
        </w:rPr>
        <w:t>riskin aste on Riskin aste koodiston arvo 2 ”Hoidossa huomioitavat tiedot”</w:t>
      </w:r>
    </w:p>
    <w:p w14:paraId="131939E9" w14:textId="52A07BFF"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riskin tyyppi on Riskin tyyppi koodiston arvo R1 ”Potilaan tahdonilmaisu”</w:t>
      </w:r>
    </w:p>
    <w:p w14:paraId="71C1C89D" w14:textId="323A2D37"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viittauksia alkuperäisen asiakirjan tunnisteisiin (</w:t>
      </w:r>
      <w:proofErr w:type="spellStart"/>
      <w:r>
        <w:rPr>
          <w:rFonts w:ascii="Times New Roman" w:eastAsia="Times New Roman" w:hAnsi="Times New Roman"/>
          <w:color w:val="000000"/>
          <w:sz w:val="24"/>
          <w:szCs w:val="24"/>
          <w:highlight w:val="white"/>
          <w:lang w:eastAsia="fi-FI"/>
        </w:rPr>
        <w:t>setId</w:t>
      </w:r>
      <w:proofErr w:type="spellEnd"/>
      <w:r>
        <w:rPr>
          <w:rFonts w:ascii="Times New Roman" w:eastAsia="Times New Roman" w:hAnsi="Times New Roman"/>
          <w:color w:val="000000"/>
          <w:sz w:val="24"/>
          <w:szCs w:val="24"/>
          <w:highlight w:val="white"/>
          <w:lang w:eastAsia="fi-FI"/>
        </w:rPr>
        <w:t xml:space="preserve"> ja id) ei anneta</w:t>
      </w:r>
    </w:p>
    <w:p w14:paraId="6A659323" w14:textId="77777777" w:rsidR="00EC34DE" w:rsidRDefault="00EC34DE" w:rsidP="00EC34DE">
      <w:pPr>
        <w:rPr>
          <w:color w:val="000000"/>
          <w:szCs w:val="24"/>
          <w:highlight w:val="white"/>
          <w:lang w:eastAsia="fi-FI"/>
        </w:rPr>
      </w:pPr>
    </w:p>
    <w:p w14:paraId="2FF3B03D" w14:textId="77777777" w:rsidR="00EC34DE" w:rsidRDefault="00EC34DE" w:rsidP="00EC34DE">
      <w:pPr>
        <w:rPr>
          <w:color w:val="000000"/>
          <w:szCs w:val="24"/>
          <w:highlight w:val="white"/>
          <w:lang w:eastAsia="fi-FI"/>
        </w:rPr>
      </w:pPr>
    </w:p>
    <w:p w14:paraId="33EE8478" w14:textId="77777777" w:rsidR="00EC34DE" w:rsidRDefault="00EC34DE" w:rsidP="00EC34DE">
      <w:pPr>
        <w:rPr>
          <w:color w:val="000000"/>
          <w:szCs w:val="24"/>
          <w:highlight w:val="white"/>
          <w:lang w:eastAsia="fi-FI"/>
        </w:rPr>
      </w:pPr>
    </w:p>
    <w:p w14:paraId="605CC60F" w14:textId="77777777" w:rsidR="00EC34DE" w:rsidRPr="00EC34DE" w:rsidRDefault="00EC34DE" w:rsidP="00EC34DE">
      <w:pPr>
        <w:rPr>
          <w:color w:val="000000"/>
          <w:szCs w:val="24"/>
          <w:highlight w:val="white"/>
          <w:lang w:eastAsia="fi-FI"/>
        </w:rPr>
      </w:pPr>
    </w:p>
    <w:p w14:paraId="26887682" w14:textId="4160992B"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Risk</w:t>
      </w:r>
      <w:r w:rsidR="00B92F44">
        <w:rPr>
          <w:rFonts w:ascii="Arial" w:hAnsi="Arial" w:cs="Arial"/>
          <w:color w:val="474747"/>
          <w:sz w:val="20"/>
          <w:lang w:eastAsia="fi-FI"/>
        </w:rPr>
        <w:t>itieto</w:t>
      </w:r>
      <w:r w:rsidRPr="00ED00F8">
        <w:rPr>
          <w:rFonts w:ascii="Arial" w:hAnsi="Arial" w:cs="Arial"/>
          <w:color w:val="474747"/>
          <w:sz w:val="20"/>
          <w:lang w:eastAsia="fi-FI"/>
        </w:rPr>
        <w:t>merkintä</w:t>
      </w:r>
      <w:proofErr w:type="gramEnd"/>
      <w:r w:rsidRPr="00ED00F8">
        <w:rPr>
          <w:rFonts w:ascii="Arial" w:hAnsi="Arial" w:cs="Arial"/>
          <w:color w:val="474747"/>
          <w:sz w:val="20"/>
          <w:lang w:eastAsia="fi-FI"/>
        </w:rPr>
        <w:t xml:space="preserve"> tahdonilmaisusta </w:t>
      </w:r>
      <w:r w:rsidRPr="00ED00F8">
        <w:rPr>
          <w:rFonts w:ascii="Arial" w:hAnsi="Arial" w:cs="Arial"/>
          <w:color w:val="0000FF"/>
          <w:sz w:val="20"/>
          <w:lang w:eastAsia="fi-FI"/>
        </w:rPr>
        <w:t>--&gt;</w:t>
      </w:r>
    </w:p>
    <w:p w14:paraId="5C37164B" w14:textId="77777777"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Pr="00ED00F8">
        <w:rPr>
          <w:rFonts w:ascii="Arial" w:hAnsi="Arial" w:cs="Arial"/>
          <w:color w:val="0000FF"/>
          <w:sz w:val="20"/>
          <w:lang w:eastAsia="fi-FI"/>
        </w:rPr>
        <w:t>&lt;</w:t>
      </w:r>
      <w:r w:rsidRPr="00ED00F8">
        <w:rPr>
          <w:rFonts w:ascii="Arial" w:hAnsi="Arial" w:cs="Arial"/>
          <w:color w:val="800000"/>
          <w:sz w:val="20"/>
          <w:lang w:eastAsia="fi-FI"/>
        </w:rPr>
        <w:t>component</w:t>
      </w:r>
      <w:r w:rsidRPr="00ED00F8">
        <w:rPr>
          <w:rFonts w:ascii="Arial" w:hAnsi="Arial" w:cs="Arial"/>
          <w:color w:val="0000FF"/>
          <w:sz w:val="20"/>
          <w:lang w:eastAsia="fi-FI"/>
        </w:rPr>
        <w:t>&gt;</w:t>
      </w:r>
    </w:p>
    <w:p w14:paraId="485F1682" w14:textId="5AB8F061"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section</w:t>
      </w:r>
      <w:proofErr w:type="spellEnd"/>
      <w:r w:rsidRPr="00ED00F8">
        <w:rPr>
          <w:rFonts w:ascii="Arial" w:hAnsi="Arial" w:cs="Arial"/>
          <w:color w:val="0000FF"/>
          <w:sz w:val="20"/>
          <w:lang w:eastAsia="fi-FI"/>
        </w:rPr>
        <w:t>&gt;</w:t>
      </w:r>
    </w:p>
    <w:p w14:paraId="02EF5C36" w14:textId="10405A6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w:t>
      </w:r>
      <w:r w:rsidR="00EC757B">
        <w:rPr>
          <w:rFonts w:ascii="Arial" w:hAnsi="Arial" w:cs="Arial"/>
          <w:color w:val="474747"/>
          <w:sz w:val="20"/>
          <w:lang w:eastAsia="fi-FI"/>
        </w:rPr>
        <w:t>Koostem</w:t>
      </w:r>
      <w:r w:rsidRPr="00ED00F8">
        <w:rPr>
          <w:rFonts w:ascii="Arial" w:hAnsi="Arial" w:cs="Arial"/>
          <w:color w:val="474747"/>
          <w:sz w:val="20"/>
          <w:lang w:eastAsia="fi-FI"/>
        </w:rPr>
        <w:t>erkinnän</w:t>
      </w:r>
      <w:proofErr w:type="gramEnd"/>
      <w:r w:rsidRPr="00ED00F8">
        <w:rPr>
          <w:rFonts w:ascii="Arial" w:hAnsi="Arial" w:cs="Arial"/>
          <w:color w:val="474747"/>
          <w:sz w:val="20"/>
          <w:lang w:eastAsia="fi-FI"/>
        </w:rPr>
        <w:t xml:space="preserve"> tunnus </w:t>
      </w:r>
      <w:r w:rsidRPr="00ED00F8">
        <w:rPr>
          <w:rFonts w:ascii="Arial" w:hAnsi="Arial" w:cs="Arial"/>
          <w:color w:val="0000FF"/>
          <w:sz w:val="20"/>
          <w:lang w:eastAsia="fi-FI"/>
        </w:rPr>
        <w:t>--&gt;</w:t>
      </w:r>
    </w:p>
    <w:p w14:paraId="33B13512" w14:textId="0E166C7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1.2.246.537.10.1246109.11.2013.170.2</w:t>
      </w:r>
      <w:r w:rsidRPr="00ED00F8">
        <w:rPr>
          <w:rFonts w:ascii="Arial" w:hAnsi="Arial" w:cs="Arial"/>
          <w:color w:val="0000FF"/>
          <w:sz w:val="20"/>
          <w:lang w:eastAsia="fi-FI"/>
        </w:rPr>
        <w:t>"/&gt;</w:t>
      </w:r>
    </w:p>
    <w:p w14:paraId="5239C50D" w14:textId="14895334" w:rsidR="0081323F" w:rsidRPr="0081323F" w:rsidRDefault="0081323F" w:rsidP="00FB6942">
      <w:pPr>
        <w:autoSpaceDE w:val="0"/>
        <w:autoSpaceDN w:val="0"/>
        <w:adjustRightInd w:val="0"/>
        <w:spacing w:before="0"/>
        <w:ind w:left="993" w:firstLine="145"/>
        <w:rPr>
          <w:rFonts w:ascii="Arial" w:hAnsi="Arial" w:cs="Arial"/>
          <w:color w:val="0000FF"/>
          <w:sz w:val="20"/>
          <w:lang w:eastAsia="fi-FI"/>
        </w:rPr>
      </w:pPr>
      <w:r w:rsidRPr="0081323F">
        <w:rPr>
          <w:rFonts w:ascii="Arial" w:hAnsi="Arial" w:cs="Arial"/>
          <w:color w:val="0000FF"/>
          <w:sz w:val="20"/>
          <w:lang w:eastAsia="fi-FI"/>
        </w:rPr>
        <w:t>&lt;!</w:t>
      </w:r>
      <w:proofErr w:type="gramStart"/>
      <w:r w:rsidRPr="0081323F">
        <w:rPr>
          <w:rFonts w:ascii="Arial" w:hAnsi="Arial" w:cs="Arial"/>
          <w:color w:val="0000FF"/>
          <w:sz w:val="20"/>
          <w:lang w:eastAsia="fi-FI"/>
        </w:rPr>
        <w:t>--</w:t>
      </w:r>
      <w:r w:rsidR="00EC757B">
        <w:rPr>
          <w:rFonts w:ascii="Arial" w:hAnsi="Arial" w:cs="Arial"/>
          <w:color w:val="474747"/>
          <w:sz w:val="20"/>
          <w:lang w:eastAsia="fi-FI"/>
        </w:rPr>
        <w:t xml:space="preserve"> N</w:t>
      </w:r>
      <w:r w:rsidRPr="0081323F">
        <w:rPr>
          <w:rFonts w:ascii="Arial" w:hAnsi="Arial" w:cs="Arial"/>
          <w:color w:val="474747"/>
          <w:sz w:val="20"/>
          <w:lang w:eastAsia="fi-FI"/>
        </w:rPr>
        <w:t>äkymä</w:t>
      </w:r>
      <w:proofErr w:type="gramEnd"/>
      <w:r w:rsidRPr="0081323F">
        <w:rPr>
          <w:rFonts w:ascii="Arial" w:hAnsi="Arial" w:cs="Arial"/>
          <w:color w:val="474747"/>
          <w:sz w:val="20"/>
          <w:lang w:eastAsia="fi-FI"/>
        </w:rPr>
        <w:t xml:space="preserve"> riskitietojen mukainen</w:t>
      </w:r>
      <w:r w:rsidR="00EC757B" w:rsidRPr="0081323F">
        <w:rPr>
          <w:rFonts w:ascii="Arial" w:hAnsi="Arial" w:cs="Arial"/>
          <w:color w:val="0000FF"/>
          <w:sz w:val="20"/>
          <w:lang w:eastAsia="fi-FI"/>
        </w:rPr>
        <w:t xml:space="preserve"> </w:t>
      </w:r>
      <w:r w:rsidRPr="0081323F">
        <w:rPr>
          <w:rFonts w:ascii="Arial" w:hAnsi="Arial" w:cs="Arial"/>
          <w:color w:val="0000FF"/>
          <w:sz w:val="20"/>
          <w:lang w:eastAsia="fi-FI"/>
        </w:rPr>
        <w:t>--&gt;</w:t>
      </w:r>
    </w:p>
    <w:p w14:paraId="5BA736C3" w14:textId="056AADB0" w:rsidR="00ED00F8" w:rsidRPr="003B74D6" w:rsidRDefault="0081323F" w:rsidP="00FB6942">
      <w:pPr>
        <w:autoSpaceDE w:val="0"/>
        <w:autoSpaceDN w:val="0"/>
        <w:adjustRightInd w:val="0"/>
        <w:spacing w:before="0"/>
        <w:ind w:left="1138"/>
        <w:rPr>
          <w:rFonts w:ascii="Arial" w:hAnsi="Arial" w:cs="Arial"/>
          <w:color w:val="0000FF"/>
          <w:sz w:val="20"/>
          <w:lang w:val="en-US" w:eastAsia="fi-FI"/>
        </w:rPr>
      </w:pPr>
      <w:r w:rsidRPr="003B74D6">
        <w:rPr>
          <w:rFonts w:ascii="Arial" w:hAnsi="Arial" w:cs="Arial"/>
          <w:color w:val="0000FF"/>
          <w:sz w:val="20"/>
          <w:lang w:val="en-US" w:eastAsia="fi-FI"/>
        </w:rPr>
        <w:t>&lt;</w:t>
      </w:r>
      <w:r w:rsidRPr="003B74D6">
        <w:rPr>
          <w:rFonts w:ascii="Arial" w:hAnsi="Arial" w:cs="Arial"/>
          <w:color w:val="800000"/>
          <w:sz w:val="20"/>
          <w:lang w:val="en-US" w:eastAsia="fi-FI"/>
        </w:rPr>
        <w:t>code</w:t>
      </w:r>
      <w:r w:rsidRPr="003B74D6">
        <w:rPr>
          <w:rFonts w:ascii="Arial" w:hAnsi="Arial" w:cs="Arial"/>
          <w:i/>
          <w:iCs/>
          <w:color w:val="008080"/>
          <w:sz w:val="20"/>
          <w:lang w:val="en-US" w:eastAsia="fi-FI"/>
        </w:rPr>
        <w:t xml:space="preserve"> </w:t>
      </w:r>
      <w:r w:rsidRPr="0081323F">
        <w:rPr>
          <w:rFonts w:ascii="Arial" w:hAnsi="Arial" w:cs="Arial"/>
          <w:color w:val="FF0000"/>
          <w:sz w:val="20"/>
          <w:lang w:val="en-US" w:eastAsia="fi-FI"/>
        </w:rPr>
        <w:t>code</w:t>
      </w:r>
      <w:r w:rsidRPr="0081323F">
        <w:rPr>
          <w:rFonts w:ascii="Arial" w:hAnsi="Arial" w:cs="Arial"/>
          <w:color w:val="0000FF"/>
          <w:sz w:val="20"/>
          <w:lang w:val="en-US" w:eastAsia="fi-FI"/>
        </w:rPr>
        <w:t>="</w:t>
      </w:r>
      <w:r w:rsidRPr="0081323F">
        <w:rPr>
          <w:rFonts w:ascii="Arial" w:hAnsi="Arial" w:cs="Arial"/>
          <w:color w:val="000000"/>
          <w:sz w:val="20"/>
          <w:lang w:val="en-US" w:eastAsia="fi-FI"/>
        </w:rPr>
        <w:t>175</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codeSystem</w:t>
      </w:r>
      <w:proofErr w:type="spellEnd"/>
      <w:r w:rsidRPr="0081323F">
        <w:rPr>
          <w:rFonts w:ascii="Arial" w:hAnsi="Arial" w:cs="Arial"/>
          <w:color w:val="0000FF"/>
          <w:sz w:val="20"/>
          <w:lang w:val="en-US" w:eastAsia="fi-FI"/>
        </w:rPr>
        <w:t>="</w:t>
      </w:r>
      <w:r w:rsidRPr="0081323F">
        <w:rPr>
          <w:rFonts w:ascii="Arial" w:hAnsi="Arial" w:cs="Arial"/>
          <w:color w:val="000000"/>
          <w:sz w:val="20"/>
          <w:lang w:val="en-US" w:eastAsia="fi-FI"/>
        </w:rPr>
        <w:t>1.2.246.537.6.12.2002</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codeSystemName</w:t>
      </w:r>
      <w:proofErr w:type="spellEnd"/>
      <w:r w:rsidRPr="0081323F">
        <w:rPr>
          <w:rFonts w:ascii="Arial" w:hAnsi="Arial" w:cs="Arial"/>
          <w:color w:val="0000FF"/>
          <w:sz w:val="20"/>
          <w:lang w:val="en-US" w:eastAsia="fi-FI"/>
        </w:rPr>
        <w:t>="</w:t>
      </w:r>
      <w:r w:rsidRPr="0081323F">
        <w:rPr>
          <w:rFonts w:ascii="Arial" w:hAnsi="Arial" w:cs="Arial"/>
          <w:color w:val="000000"/>
          <w:sz w:val="20"/>
          <w:lang w:val="en-US" w:eastAsia="fi-FI"/>
        </w:rPr>
        <w:t xml:space="preserve">AR/YDIN - </w:t>
      </w:r>
      <w:proofErr w:type="spellStart"/>
      <w:r w:rsidRPr="0081323F">
        <w:rPr>
          <w:rFonts w:ascii="Arial" w:hAnsi="Arial" w:cs="Arial"/>
          <w:color w:val="000000"/>
          <w:sz w:val="20"/>
          <w:lang w:val="en-US" w:eastAsia="fi-FI"/>
        </w:rPr>
        <w:t>Näkymät</w:t>
      </w:r>
      <w:proofErr w:type="spellEnd"/>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displayName</w:t>
      </w:r>
      <w:proofErr w:type="spellEnd"/>
      <w:r w:rsidRPr="0081323F">
        <w:rPr>
          <w:rFonts w:ascii="Arial" w:hAnsi="Arial" w:cs="Arial"/>
          <w:color w:val="0000FF"/>
          <w:sz w:val="20"/>
          <w:lang w:val="en-US" w:eastAsia="fi-FI"/>
        </w:rPr>
        <w:t>="</w:t>
      </w:r>
      <w:proofErr w:type="spellStart"/>
      <w:r w:rsidRPr="0081323F">
        <w:rPr>
          <w:rFonts w:ascii="Arial" w:hAnsi="Arial" w:cs="Arial"/>
          <w:color w:val="000000"/>
          <w:sz w:val="20"/>
          <w:lang w:val="en-US" w:eastAsia="fi-FI"/>
        </w:rPr>
        <w:t>Riskitiedot</w:t>
      </w:r>
      <w:proofErr w:type="spellEnd"/>
      <w:r w:rsidRPr="0081323F">
        <w:rPr>
          <w:rFonts w:ascii="Arial" w:hAnsi="Arial" w:cs="Arial"/>
          <w:color w:val="0000FF"/>
          <w:sz w:val="20"/>
          <w:lang w:val="en-US" w:eastAsia="fi-FI"/>
        </w:rPr>
        <w:t>"/&gt;</w:t>
      </w:r>
    </w:p>
    <w:p w14:paraId="38ECB613" w14:textId="3FCEEEC4" w:rsidR="00ED00F8" w:rsidRPr="00ED00F8" w:rsidRDefault="00ED00F8" w:rsidP="00FB6942">
      <w:pPr>
        <w:autoSpaceDE w:val="0"/>
        <w:autoSpaceDN w:val="0"/>
        <w:adjustRightInd w:val="0"/>
        <w:spacing w:before="0"/>
        <w:ind w:left="1138"/>
        <w:rPr>
          <w:rFonts w:ascii="Arial" w:hAnsi="Arial" w:cs="Arial"/>
          <w:color w:val="0000FF"/>
          <w:sz w:val="20"/>
          <w:lang w:eastAsia="fi-FI"/>
        </w:rPr>
      </w:pP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w:t>
      </w:r>
      <w:r w:rsidR="003B74D6">
        <w:rPr>
          <w:rFonts w:ascii="Arial" w:hAnsi="Arial" w:cs="Arial"/>
          <w:color w:val="808080"/>
          <w:sz w:val="20"/>
          <w:highlight w:val="white"/>
          <w:lang w:eastAsia="fi-FI"/>
        </w:rPr>
        <w:t>Tahdonilmaisujen</w:t>
      </w:r>
      <w:proofErr w:type="gramEnd"/>
      <w:r w:rsidR="003B74D6">
        <w:rPr>
          <w:rFonts w:ascii="Arial" w:hAnsi="Arial" w:cs="Arial"/>
          <w:color w:val="808080"/>
          <w:sz w:val="20"/>
          <w:highlight w:val="white"/>
          <w:lang w:eastAsia="fi-FI"/>
        </w:rPr>
        <w:t xml:space="preserve"> riskitietomerkinnän tapahtuma-aika (merkinnän muodostamisaika tiedonhallintapalvelussa)</w:t>
      </w:r>
      <w:r w:rsidR="003B74D6" w:rsidRPr="00ED00F8">
        <w:rPr>
          <w:rFonts w:ascii="Arial" w:hAnsi="Arial" w:cs="Arial"/>
          <w:color w:val="0000FF"/>
          <w:sz w:val="20"/>
          <w:lang w:eastAsia="fi-FI"/>
        </w:rPr>
        <w:t xml:space="preserve"> </w:t>
      </w:r>
      <w:r w:rsidRPr="00ED00F8">
        <w:rPr>
          <w:rFonts w:ascii="Arial" w:hAnsi="Arial" w:cs="Arial"/>
          <w:color w:val="0000FF"/>
          <w:sz w:val="20"/>
          <w:lang w:eastAsia="fi-FI"/>
        </w:rPr>
        <w:t>--&gt;</w:t>
      </w:r>
    </w:p>
    <w:p w14:paraId="6C11CB92" w14:textId="0D4CD526"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author</w:t>
      </w:r>
      <w:proofErr w:type="gramEnd"/>
      <w:r w:rsidRPr="00ED00F8">
        <w:rPr>
          <w:rFonts w:ascii="Arial" w:hAnsi="Arial" w:cs="Arial"/>
          <w:color w:val="0000FF"/>
          <w:sz w:val="20"/>
          <w:lang w:val="en-US" w:eastAsia="fi-FI"/>
        </w:rPr>
        <w:t>&gt;</w:t>
      </w:r>
    </w:p>
    <w:p w14:paraId="01BB839F" w14:textId="42AE9A70"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time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value</w:t>
      </w:r>
      <w:r w:rsidRPr="00ED00F8">
        <w:rPr>
          <w:rFonts w:ascii="Arial" w:hAnsi="Arial" w:cs="Arial"/>
          <w:color w:val="0000FF"/>
          <w:sz w:val="20"/>
          <w:lang w:val="en-US" w:eastAsia="fi-FI"/>
        </w:rPr>
        <w:t>="</w:t>
      </w:r>
      <w:r w:rsidRPr="00ED00F8">
        <w:rPr>
          <w:rFonts w:ascii="Arial" w:hAnsi="Arial" w:cs="Arial"/>
          <w:color w:val="000000"/>
          <w:sz w:val="20"/>
          <w:lang w:val="en-US" w:eastAsia="fi-FI"/>
        </w:rPr>
        <w:t>20140424155500+0300</w:t>
      </w:r>
      <w:r w:rsidRPr="00ED00F8">
        <w:rPr>
          <w:rFonts w:ascii="Arial" w:hAnsi="Arial" w:cs="Arial"/>
          <w:color w:val="0000FF"/>
          <w:sz w:val="20"/>
          <w:lang w:val="en-US" w:eastAsia="fi-FI"/>
        </w:rPr>
        <w:t>"/&gt;</w:t>
      </w:r>
    </w:p>
    <w:p w14:paraId="11B52DAD" w14:textId="18CE7F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proofErr w:type="gramStart"/>
      <w:r w:rsidRPr="00ED00F8">
        <w:rPr>
          <w:rFonts w:ascii="Arial" w:hAnsi="Arial" w:cs="Arial"/>
          <w:color w:val="800000"/>
          <w:sz w:val="20"/>
          <w:lang w:val="en-US" w:eastAsia="fi-FI"/>
        </w:rPr>
        <w:t>assignedAuthor</w:t>
      </w:r>
      <w:proofErr w:type="spellEnd"/>
      <w:proofErr w:type="gramEnd"/>
      <w:r w:rsidRPr="00ED00F8">
        <w:rPr>
          <w:rFonts w:ascii="Arial" w:hAnsi="Arial" w:cs="Arial"/>
          <w:color w:val="0000FF"/>
          <w:sz w:val="20"/>
          <w:lang w:val="en-US" w:eastAsia="fi-FI"/>
        </w:rPr>
        <w:t>&gt;</w:t>
      </w:r>
    </w:p>
    <w:p w14:paraId="6EA60131" w14:textId="0E070B2A"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id</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nullFlavor</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NA</w:t>
      </w:r>
      <w:r w:rsidRPr="00ED00F8">
        <w:rPr>
          <w:rFonts w:ascii="Arial" w:hAnsi="Arial" w:cs="Arial"/>
          <w:color w:val="0000FF"/>
          <w:sz w:val="20"/>
          <w:lang w:val="en-US" w:eastAsia="fi-FI"/>
        </w:rPr>
        <w:t>"/&gt;</w:t>
      </w:r>
    </w:p>
    <w:p w14:paraId="7188A03F" w14:textId="3032F268"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C77C1C">
        <w:rPr>
          <w:rFonts w:ascii="Arial" w:hAnsi="Arial" w:cs="Arial"/>
          <w:color w:val="0000FF"/>
          <w:sz w:val="20"/>
          <w:lang w:val="en-US" w:eastAsia="fi-FI"/>
        </w:rPr>
        <w:t>&lt;/</w:t>
      </w:r>
      <w:proofErr w:type="spellStart"/>
      <w:r w:rsidRPr="00C77C1C">
        <w:rPr>
          <w:rFonts w:ascii="Arial" w:hAnsi="Arial" w:cs="Arial"/>
          <w:color w:val="800000"/>
          <w:sz w:val="20"/>
          <w:lang w:val="en-US" w:eastAsia="fi-FI"/>
        </w:rPr>
        <w:t>assignedAuthor</w:t>
      </w:r>
      <w:proofErr w:type="spellEnd"/>
      <w:r w:rsidRPr="00C77C1C">
        <w:rPr>
          <w:rFonts w:ascii="Arial" w:hAnsi="Arial" w:cs="Arial"/>
          <w:color w:val="0000FF"/>
          <w:sz w:val="20"/>
          <w:lang w:val="en-US" w:eastAsia="fi-FI"/>
        </w:rPr>
        <w:t>&gt;</w:t>
      </w:r>
    </w:p>
    <w:p w14:paraId="21787D03" w14:textId="2D8A561A"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author</w:t>
      </w:r>
      <w:r w:rsidRPr="00C77C1C">
        <w:rPr>
          <w:rFonts w:ascii="Arial" w:hAnsi="Arial" w:cs="Arial"/>
          <w:color w:val="0000FF"/>
          <w:sz w:val="20"/>
          <w:lang w:val="en-US" w:eastAsia="fi-FI"/>
        </w:rPr>
        <w:t>&gt;</w:t>
      </w:r>
    </w:p>
    <w:p w14:paraId="14BBF7BE" w14:textId="3A297BBC" w:rsidR="00ED00F8" w:rsidRPr="00ED00F8" w:rsidRDefault="003B74D6" w:rsidP="0040191B">
      <w:pPr>
        <w:autoSpaceDE w:val="0"/>
        <w:autoSpaceDN w:val="0"/>
        <w:adjustRightInd w:val="0"/>
        <w:spacing w:before="0"/>
        <w:ind w:left="284"/>
        <w:rPr>
          <w:rFonts w:ascii="Arial" w:hAnsi="Arial" w:cs="Arial"/>
          <w:color w:val="0000FF"/>
          <w:sz w:val="20"/>
          <w:lang w:val="en-US" w:eastAsia="fi-FI"/>
        </w:rPr>
      </w:pP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00ED00F8" w:rsidRPr="00ED00F8">
        <w:rPr>
          <w:rFonts w:ascii="Arial" w:hAnsi="Arial" w:cs="Arial"/>
          <w:color w:val="0000FF"/>
          <w:sz w:val="20"/>
          <w:lang w:val="en-US" w:eastAsia="fi-FI"/>
        </w:rPr>
        <w:t>&lt;</w:t>
      </w:r>
      <w:proofErr w:type="gramStart"/>
      <w:r w:rsidR="00ED00F8" w:rsidRPr="00ED00F8">
        <w:rPr>
          <w:rFonts w:ascii="Arial" w:hAnsi="Arial" w:cs="Arial"/>
          <w:color w:val="800000"/>
          <w:sz w:val="20"/>
          <w:lang w:val="en-US" w:eastAsia="fi-FI"/>
        </w:rPr>
        <w:t>component</w:t>
      </w:r>
      <w:proofErr w:type="gramEnd"/>
      <w:r w:rsidR="00ED00F8" w:rsidRPr="00ED00F8">
        <w:rPr>
          <w:rFonts w:ascii="Arial" w:hAnsi="Arial" w:cs="Arial"/>
          <w:color w:val="0000FF"/>
          <w:sz w:val="20"/>
          <w:lang w:val="en-US" w:eastAsia="fi-FI"/>
        </w:rPr>
        <w:t>&gt;</w:t>
      </w:r>
    </w:p>
    <w:p w14:paraId="0A1BFD02" w14:textId="78A01E6D"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section</w:t>
      </w:r>
      <w:proofErr w:type="gramEnd"/>
      <w:r w:rsidRPr="00ED00F8">
        <w:rPr>
          <w:rFonts w:ascii="Arial" w:hAnsi="Arial" w:cs="Arial"/>
          <w:color w:val="0000FF"/>
          <w:sz w:val="20"/>
          <w:lang w:val="en-US" w:eastAsia="fi-FI"/>
        </w:rPr>
        <w:t>&gt;</w:t>
      </w:r>
    </w:p>
    <w:p w14:paraId="6EC5E60E" w14:textId="31BC2972"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component</w:t>
      </w:r>
      <w:proofErr w:type="gramEnd"/>
      <w:r w:rsidRPr="00ED00F8">
        <w:rPr>
          <w:rFonts w:ascii="Arial" w:hAnsi="Arial" w:cs="Arial"/>
          <w:color w:val="0000FF"/>
          <w:sz w:val="20"/>
          <w:lang w:val="en-US" w:eastAsia="fi-FI"/>
        </w:rPr>
        <w:t>&gt;</w:t>
      </w:r>
    </w:p>
    <w:p w14:paraId="391786FF" w14:textId="1A8EB8D5" w:rsidR="00ED00F8" w:rsidRPr="00307ECF"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307ECF">
        <w:rPr>
          <w:rFonts w:ascii="Arial" w:hAnsi="Arial" w:cs="Arial"/>
          <w:color w:val="0000FF"/>
          <w:sz w:val="20"/>
          <w:lang w:val="en-US" w:eastAsia="fi-FI"/>
        </w:rPr>
        <w:t>&lt;</w:t>
      </w:r>
      <w:proofErr w:type="gramStart"/>
      <w:r w:rsidRPr="00307ECF">
        <w:rPr>
          <w:rFonts w:ascii="Arial" w:hAnsi="Arial" w:cs="Arial"/>
          <w:color w:val="800000"/>
          <w:sz w:val="20"/>
          <w:lang w:val="en-US" w:eastAsia="fi-FI"/>
        </w:rPr>
        <w:t>section</w:t>
      </w:r>
      <w:proofErr w:type="gramEnd"/>
      <w:r w:rsidRPr="00307ECF">
        <w:rPr>
          <w:rFonts w:ascii="Arial" w:hAnsi="Arial" w:cs="Arial"/>
          <w:color w:val="0000FF"/>
          <w:sz w:val="20"/>
          <w:lang w:val="en-US" w:eastAsia="fi-FI"/>
        </w:rPr>
        <w:t>&gt;</w:t>
      </w:r>
    </w:p>
    <w:p w14:paraId="56A2AB4B" w14:textId="7D4BD4A5" w:rsidR="00ED00F8" w:rsidRPr="00025E63" w:rsidRDefault="00ED00F8" w:rsidP="0040191B">
      <w:pPr>
        <w:autoSpaceDE w:val="0"/>
        <w:autoSpaceDN w:val="0"/>
        <w:adjustRightInd w:val="0"/>
        <w:spacing w:before="0"/>
        <w:ind w:left="568"/>
        <w:rPr>
          <w:rFonts w:ascii="Arial" w:hAnsi="Arial" w:cs="Arial"/>
          <w:color w:val="0000FF"/>
          <w:sz w:val="20"/>
          <w:lang w:val="en-US" w:eastAsia="fi-FI"/>
        </w:rPr>
      </w:pPr>
      <w:r w:rsidRPr="00307ECF">
        <w:rPr>
          <w:rFonts w:ascii="Arial" w:hAnsi="Arial" w:cs="Arial"/>
          <w:color w:val="000000"/>
          <w:sz w:val="20"/>
          <w:lang w:val="en-US" w:eastAsia="fi-FI"/>
        </w:rPr>
        <w:t xml:space="preserve">                   </w:t>
      </w:r>
      <w:r w:rsidR="003B74D6" w:rsidRPr="00307ECF">
        <w:rPr>
          <w:rFonts w:ascii="Arial" w:hAnsi="Arial" w:cs="Arial"/>
          <w:color w:val="000000"/>
          <w:sz w:val="20"/>
          <w:lang w:val="en-US" w:eastAsia="fi-FI"/>
        </w:rPr>
        <w:tab/>
      </w:r>
      <w:r w:rsidR="003B74D6" w:rsidRPr="00307ECF">
        <w:rPr>
          <w:rFonts w:ascii="Arial" w:hAnsi="Arial" w:cs="Arial"/>
          <w:color w:val="000000"/>
          <w:sz w:val="20"/>
          <w:lang w:val="en-US" w:eastAsia="fi-FI"/>
        </w:rPr>
        <w:tab/>
      </w:r>
      <w:r w:rsidR="003B74D6" w:rsidRPr="00307ECF">
        <w:rPr>
          <w:rFonts w:ascii="Arial" w:hAnsi="Arial" w:cs="Arial"/>
          <w:color w:val="000000"/>
          <w:sz w:val="20"/>
          <w:lang w:val="en-US" w:eastAsia="fi-FI"/>
        </w:rPr>
        <w:tab/>
      </w:r>
      <w:r w:rsidRPr="00025E63">
        <w:rPr>
          <w:rFonts w:ascii="Arial" w:hAnsi="Arial" w:cs="Arial"/>
          <w:color w:val="0000FF"/>
          <w:sz w:val="20"/>
          <w:lang w:val="en-US" w:eastAsia="fi-FI"/>
        </w:rPr>
        <w:t>&lt;</w:t>
      </w:r>
      <w:proofErr w:type="gramStart"/>
      <w:r w:rsidRPr="00025E63">
        <w:rPr>
          <w:rFonts w:ascii="Arial" w:hAnsi="Arial" w:cs="Arial"/>
          <w:color w:val="800000"/>
          <w:sz w:val="20"/>
          <w:lang w:val="en-US" w:eastAsia="fi-FI"/>
        </w:rPr>
        <w:t>entry</w:t>
      </w:r>
      <w:proofErr w:type="gramEnd"/>
      <w:r w:rsidRPr="00025E63">
        <w:rPr>
          <w:rFonts w:ascii="Arial" w:hAnsi="Arial" w:cs="Arial"/>
          <w:color w:val="0000FF"/>
          <w:sz w:val="20"/>
          <w:lang w:val="en-US" w:eastAsia="fi-FI"/>
        </w:rPr>
        <w:t>&gt;</w:t>
      </w:r>
    </w:p>
    <w:p w14:paraId="3992411A" w14:textId="6DA12A43" w:rsidR="00ED00F8" w:rsidRPr="00460FC3" w:rsidRDefault="0040191B" w:rsidP="0040191B">
      <w:pPr>
        <w:autoSpaceDE w:val="0"/>
        <w:autoSpaceDN w:val="0"/>
        <w:adjustRightInd w:val="0"/>
        <w:spacing w:before="0"/>
        <w:ind w:left="2556"/>
        <w:rPr>
          <w:rFonts w:ascii="Arial" w:hAnsi="Arial" w:cs="Arial"/>
          <w:color w:val="0000FF"/>
          <w:sz w:val="20"/>
          <w:lang w:eastAsia="fi-FI"/>
        </w:rPr>
      </w:pPr>
      <w:r w:rsidRPr="00025E63">
        <w:rPr>
          <w:rFonts w:ascii="Arial" w:hAnsi="Arial" w:cs="Arial"/>
          <w:color w:val="0000FF"/>
          <w:sz w:val="20"/>
          <w:lang w:val="en-US" w:eastAsia="fi-FI"/>
        </w:rPr>
        <w:t xml:space="preserve"> </w:t>
      </w:r>
      <w:r w:rsidR="00ED00F8" w:rsidRPr="00ED00F8">
        <w:rPr>
          <w:rFonts w:ascii="Arial" w:hAnsi="Arial" w:cs="Arial"/>
          <w:color w:val="0000FF"/>
          <w:sz w:val="20"/>
          <w:lang w:eastAsia="fi-FI"/>
        </w:rPr>
        <w:t>&lt;!</w:t>
      </w:r>
      <w:proofErr w:type="gramStart"/>
      <w:r w:rsidR="00ED00F8" w:rsidRPr="00ED00F8">
        <w:rPr>
          <w:rFonts w:ascii="Arial" w:hAnsi="Arial" w:cs="Arial"/>
          <w:color w:val="0000FF"/>
          <w:sz w:val="20"/>
          <w:lang w:eastAsia="fi-FI"/>
        </w:rPr>
        <w:t>--</w:t>
      </w:r>
      <w:r w:rsidR="00ED00F8" w:rsidRPr="00ED00F8">
        <w:rPr>
          <w:rFonts w:ascii="Arial" w:hAnsi="Arial" w:cs="Arial"/>
          <w:color w:val="474747"/>
          <w:sz w:val="20"/>
          <w:lang w:eastAsia="fi-FI"/>
        </w:rPr>
        <w:t xml:space="preserve"> Minkä</w:t>
      </w:r>
      <w:proofErr w:type="gramEnd"/>
      <w:r w:rsidR="00ED00F8" w:rsidRPr="00ED00F8">
        <w:rPr>
          <w:rFonts w:ascii="Arial" w:hAnsi="Arial" w:cs="Arial"/>
          <w:color w:val="474747"/>
          <w:sz w:val="20"/>
          <w:lang w:eastAsia="fi-FI"/>
        </w:rPr>
        <w:t xml:space="preserve"> määrityksen mukaan tieto on tuotettu. </w:t>
      </w:r>
      <w:r>
        <w:rPr>
          <w:rFonts w:ascii="Arial" w:hAnsi="Arial" w:cs="Arial"/>
          <w:color w:val="474747"/>
          <w:sz w:val="20"/>
          <w:lang w:eastAsia="fi-FI"/>
        </w:rPr>
        <w:t xml:space="preserve">Tiedonhallintapalvelun </w:t>
      </w:r>
      <w:r w:rsidR="003B74D6" w:rsidRPr="003B74D6">
        <w:rPr>
          <w:rFonts w:ascii="Arial" w:hAnsi="Arial" w:cs="Arial"/>
          <w:color w:val="474747"/>
          <w:sz w:val="20"/>
          <w:lang w:eastAsia="fi-FI"/>
        </w:rPr>
        <w:t>koosteet ja ylläpidettävät asiakirjat</w:t>
      </w:r>
      <w:r w:rsidR="003B74D6">
        <w:rPr>
          <w:rFonts w:ascii="Arial" w:hAnsi="Arial" w:cs="Arial"/>
          <w:color w:val="474747"/>
          <w:sz w:val="20"/>
          <w:lang w:eastAsia="fi-FI"/>
        </w:rPr>
        <w:t>, versio 1.</w:t>
      </w:r>
      <w:proofErr w:type="gramStart"/>
      <w:r w:rsidR="003B74D6">
        <w:rPr>
          <w:rFonts w:ascii="Arial" w:hAnsi="Arial" w:cs="Arial"/>
          <w:color w:val="474747"/>
          <w:sz w:val="20"/>
          <w:lang w:eastAsia="fi-FI"/>
        </w:rPr>
        <w:t>0</w:t>
      </w:r>
      <w:r w:rsidR="00ED00F8" w:rsidRPr="00460FC3">
        <w:rPr>
          <w:rFonts w:ascii="Arial" w:hAnsi="Arial" w:cs="Arial"/>
          <w:color w:val="474747"/>
          <w:sz w:val="20"/>
          <w:lang w:eastAsia="fi-FI"/>
        </w:rPr>
        <w:t xml:space="preserve">0  </w:t>
      </w:r>
      <w:r w:rsidR="00ED00F8" w:rsidRPr="00460FC3">
        <w:rPr>
          <w:rFonts w:ascii="Arial" w:hAnsi="Arial" w:cs="Arial"/>
          <w:color w:val="0000FF"/>
          <w:sz w:val="20"/>
          <w:lang w:eastAsia="fi-FI"/>
        </w:rPr>
        <w:t>-</w:t>
      </w:r>
      <w:proofErr w:type="gramEnd"/>
      <w:r w:rsidR="00ED00F8" w:rsidRPr="00460FC3">
        <w:rPr>
          <w:rFonts w:ascii="Arial" w:hAnsi="Arial" w:cs="Arial"/>
          <w:color w:val="0000FF"/>
          <w:sz w:val="20"/>
          <w:lang w:eastAsia="fi-FI"/>
        </w:rPr>
        <w:t>-&gt;</w:t>
      </w:r>
    </w:p>
    <w:p w14:paraId="3AD848A7" w14:textId="1B80CCEE" w:rsidR="00ED00F8" w:rsidRPr="00C77C1C" w:rsidRDefault="00ED00F8" w:rsidP="0040191B">
      <w:pPr>
        <w:autoSpaceDE w:val="0"/>
        <w:autoSpaceDN w:val="0"/>
        <w:adjustRightInd w:val="0"/>
        <w:spacing w:before="0"/>
        <w:ind w:left="284"/>
        <w:rPr>
          <w:rFonts w:ascii="Arial" w:hAnsi="Arial" w:cs="Arial"/>
          <w:color w:val="0000FF"/>
          <w:sz w:val="20"/>
          <w:lang w:val="en-US" w:eastAsia="fi-FI"/>
        </w:rPr>
      </w:pPr>
      <w:r w:rsidRPr="00460FC3">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40191B">
        <w:rPr>
          <w:rFonts w:ascii="Arial" w:hAnsi="Arial" w:cs="Arial"/>
          <w:color w:val="000000"/>
          <w:sz w:val="20"/>
          <w:lang w:eastAsia="fi-FI"/>
        </w:rPr>
        <w:t xml:space="preserve"> </w:t>
      </w:r>
      <w:r w:rsidRPr="00C77C1C">
        <w:rPr>
          <w:rFonts w:ascii="Arial" w:hAnsi="Arial" w:cs="Arial"/>
          <w:color w:val="0000FF"/>
          <w:sz w:val="20"/>
          <w:lang w:val="en-US" w:eastAsia="fi-FI"/>
        </w:rPr>
        <w:t>&lt;</w:t>
      </w:r>
      <w:proofErr w:type="spellStart"/>
      <w:proofErr w:type="gramStart"/>
      <w:r w:rsidRPr="00C77C1C">
        <w:rPr>
          <w:rFonts w:ascii="Arial" w:hAnsi="Arial" w:cs="Arial"/>
          <w:color w:val="800000"/>
          <w:sz w:val="20"/>
          <w:lang w:val="en-US" w:eastAsia="fi-FI"/>
        </w:rPr>
        <w:t>templateId</w:t>
      </w:r>
      <w:proofErr w:type="spellEnd"/>
      <w:proofErr w:type="gramEnd"/>
      <w:r w:rsidRPr="00C77C1C">
        <w:rPr>
          <w:rFonts w:ascii="Arial" w:hAnsi="Arial" w:cs="Arial"/>
          <w:i/>
          <w:iCs/>
          <w:color w:val="008080"/>
          <w:sz w:val="20"/>
          <w:lang w:val="en-US" w:eastAsia="fi-FI"/>
        </w:rPr>
        <w:t xml:space="preserve"> </w:t>
      </w:r>
      <w:r w:rsidRPr="00C77C1C">
        <w:rPr>
          <w:rFonts w:ascii="Arial" w:hAnsi="Arial" w:cs="Arial"/>
          <w:color w:val="FF0000"/>
          <w:sz w:val="20"/>
          <w:lang w:val="en-US" w:eastAsia="fi-FI"/>
        </w:rPr>
        <w:t>root</w:t>
      </w:r>
      <w:r w:rsidRPr="00C77C1C">
        <w:rPr>
          <w:rFonts w:ascii="Arial" w:hAnsi="Arial" w:cs="Arial"/>
          <w:color w:val="0000FF"/>
          <w:sz w:val="20"/>
          <w:lang w:val="en-US" w:eastAsia="fi-FI"/>
        </w:rPr>
        <w:t>="</w:t>
      </w:r>
      <w:r w:rsidRPr="00C77C1C">
        <w:rPr>
          <w:rFonts w:ascii="Arial" w:hAnsi="Arial" w:cs="Arial"/>
          <w:color w:val="000000"/>
          <w:sz w:val="20"/>
          <w:lang w:val="en-US" w:eastAsia="fi-FI"/>
        </w:rPr>
        <w:t>1.2.246.777.11.2015.</w:t>
      </w:r>
      <w:r w:rsidR="003B74D6" w:rsidRPr="00C77C1C">
        <w:rPr>
          <w:rFonts w:ascii="Arial" w:hAnsi="Arial" w:cs="Arial"/>
          <w:color w:val="000000"/>
          <w:sz w:val="20"/>
          <w:lang w:val="en-US" w:eastAsia="fi-FI"/>
        </w:rPr>
        <w:t>2</w:t>
      </w:r>
      <w:r w:rsidR="00293E84" w:rsidRPr="00C77C1C">
        <w:rPr>
          <w:rFonts w:ascii="Arial" w:hAnsi="Arial" w:cs="Arial"/>
          <w:color w:val="000000"/>
          <w:sz w:val="20"/>
          <w:lang w:val="en-US" w:eastAsia="fi-FI"/>
        </w:rPr>
        <w:t>8</w:t>
      </w:r>
      <w:r w:rsidRPr="00C77C1C">
        <w:rPr>
          <w:rFonts w:ascii="Arial" w:hAnsi="Arial" w:cs="Arial"/>
          <w:color w:val="0000FF"/>
          <w:sz w:val="20"/>
          <w:lang w:val="en-US" w:eastAsia="fi-FI"/>
        </w:rPr>
        <w:t>"/&gt;</w:t>
      </w:r>
    </w:p>
    <w:p w14:paraId="16681014" w14:textId="2B5C237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Pr="00C77C1C">
        <w:rPr>
          <w:rFonts w:ascii="Arial" w:hAnsi="Arial" w:cs="Arial"/>
          <w:color w:val="000000"/>
          <w:sz w:val="20"/>
          <w:lang w:val="en-US" w:eastAsia="fi-FI"/>
        </w:rPr>
        <w:t xml:space="preserve"> </w:t>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13D87D6" w14:textId="3A1F574C" w:rsidR="00ED00F8" w:rsidRPr="00460FC3"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460FC3">
        <w:rPr>
          <w:rFonts w:ascii="Arial" w:hAnsi="Arial" w:cs="Arial"/>
          <w:color w:val="0000FF"/>
          <w:sz w:val="20"/>
          <w:lang w:eastAsia="fi-FI"/>
        </w:rPr>
        <w:t>&lt;</w:t>
      </w:r>
      <w:proofErr w:type="spellStart"/>
      <w:r w:rsidRPr="00460FC3">
        <w:rPr>
          <w:rFonts w:ascii="Arial" w:hAnsi="Arial" w:cs="Arial"/>
          <w:color w:val="800000"/>
          <w:sz w:val="20"/>
          <w:lang w:eastAsia="fi-FI"/>
        </w:rPr>
        <w:t>templateId</w:t>
      </w:r>
      <w:proofErr w:type="spellEnd"/>
      <w:r w:rsidRPr="00460FC3">
        <w:rPr>
          <w:rFonts w:ascii="Arial" w:hAnsi="Arial" w:cs="Arial"/>
          <w:i/>
          <w:iCs/>
          <w:color w:val="008080"/>
          <w:sz w:val="20"/>
          <w:lang w:eastAsia="fi-FI"/>
        </w:rPr>
        <w:t xml:space="preserve"> </w:t>
      </w:r>
      <w:r w:rsidRPr="00460FC3">
        <w:rPr>
          <w:rFonts w:ascii="Arial" w:hAnsi="Arial" w:cs="Arial"/>
          <w:color w:val="FF0000"/>
          <w:sz w:val="20"/>
          <w:lang w:eastAsia="fi-FI"/>
        </w:rPr>
        <w:t>root</w:t>
      </w:r>
      <w:r w:rsidRPr="00460FC3">
        <w:rPr>
          <w:rFonts w:ascii="Arial" w:hAnsi="Arial" w:cs="Arial"/>
          <w:color w:val="0000FF"/>
          <w:sz w:val="20"/>
          <w:lang w:eastAsia="fi-FI"/>
        </w:rPr>
        <w:t>="</w:t>
      </w:r>
      <w:r w:rsidRPr="00460FC3">
        <w:rPr>
          <w:rFonts w:ascii="Arial" w:hAnsi="Arial" w:cs="Arial"/>
          <w:color w:val="000000"/>
          <w:sz w:val="20"/>
          <w:lang w:eastAsia="fi-FI"/>
        </w:rPr>
        <w:t>1.2.246.537.6.12.999.2003.13</w:t>
      </w:r>
      <w:r w:rsidRPr="00460FC3">
        <w:rPr>
          <w:rFonts w:ascii="Arial" w:hAnsi="Arial" w:cs="Arial"/>
          <w:color w:val="0000FF"/>
          <w:sz w:val="20"/>
          <w:lang w:eastAsia="fi-FI"/>
        </w:rPr>
        <w:t>"/&gt;</w:t>
      </w:r>
    </w:p>
    <w:p w14:paraId="2090FBE7" w14:textId="1D562324"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460FC3">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w:t>
      </w:r>
      <w:proofErr w:type="spellStart"/>
      <w:r w:rsidRPr="00ED00F8">
        <w:rPr>
          <w:rFonts w:ascii="Arial" w:hAnsi="Arial" w:cs="Arial"/>
          <w:color w:val="474747"/>
          <w:sz w:val="20"/>
          <w:lang w:eastAsia="fi-FI"/>
        </w:rPr>
        <w:t>Riskitieto</w:t>
      </w:r>
      <w:proofErr w:type="gramEnd"/>
      <w:r w:rsidRPr="00ED00F8">
        <w:rPr>
          <w:rFonts w:ascii="Arial" w:hAnsi="Arial" w:cs="Arial"/>
          <w:color w:val="474747"/>
          <w:sz w:val="20"/>
          <w:lang w:eastAsia="fi-FI"/>
        </w:rPr>
        <w:t>-entryn</w:t>
      </w:r>
      <w:proofErr w:type="spellEnd"/>
      <w:r w:rsidRPr="00ED00F8">
        <w:rPr>
          <w:rFonts w:ascii="Arial" w:hAnsi="Arial" w:cs="Arial"/>
          <w:color w:val="474747"/>
          <w:sz w:val="20"/>
          <w:lang w:eastAsia="fi-FI"/>
        </w:rPr>
        <w:t xml:space="preserve"> tunniste </w:t>
      </w:r>
      <w:r w:rsidRPr="00ED00F8">
        <w:rPr>
          <w:rFonts w:ascii="Arial" w:hAnsi="Arial" w:cs="Arial"/>
          <w:color w:val="0000FF"/>
          <w:sz w:val="20"/>
          <w:lang w:eastAsia="fi-FI"/>
        </w:rPr>
        <w:t>--&gt;</w:t>
      </w:r>
    </w:p>
    <w:p w14:paraId="751C9A9E" w14:textId="11C3BC4F"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4C54A7">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1.2.246.10.1246109.11.2014.152.1.2</w:t>
      </w:r>
      <w:r w:rsidRPr="00ED00F8">
        <w:rPr>
          <w:rFonts w:ascii="Arial" w:hAnsi="Arial" w:cs="Arial"/>
          <w:color w:val="0000FF"/>
          <w:sz w:val="20"/>
          <w:lang w:eastAsia="fi-FI"/>
        </w:rPr>
        <w:t>"/&gt;</w:t>
      </w:r>
    </w:p>
    <w:p w14:paraId="65648719" w14:textId="7A1E3A00" w:rsidR="00ED00F8" w:rsidRPr="00ED00F8" w:rsidRDefault="00ED00F8" w:rsidP="0040191B">
      <w:pPr>
        <w:autoSpaceDE w:val="0"/>
        <w:autoSpaceDN w:val="0"/>
        <w:adjustRightInd w:val="0"/>
        <w:spacing w:before="0"/>
        <w:ind w:left="3126"/>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code</w:t>
      </w:r>
      <w:proofErr w:type="spellEnd"/>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w:t>
      </w:r>
      <w:proofErr w:type="spellEnd"/>
      <w:r w:rsidRPr="00ED00F8">
        <w:rPr>
          <w:rFonts w:ascii="Arial" w:hAnsi="Arial" w:cs="Arial"/>
          <w:color w:val="000000"/>
          <w:sz w:val="20"/>
          <w:lang w:eastAsia="fi-FI"/>
        </w:rPr>
        <w:t xml:space="preserve">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Riskitieto</w:t>
      </w:r>
      <w:proofErr w:type="spellEnd"/>
      <w:r w:rsidRPr="00ED00F8">
        <w:rPr>
          <w:rFonts w:ascii="Arial" w:hAnsi="Arial" w:cs="Arial"/>
          <w:color w:val="0000FF"/>
          <w:sz w:val="20"/>
          <w:lang w:eastAsia="fi-FI"/>
        </w:rPr>
        <w:t>"/&gt;</w:t>
      </w:r>
    </w:p>
    <w:p w14:paraId="5C9FB2E8" w14:textId="6DEC5BF6"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1D096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xsi</w:t>
      </w:r>
      <w:proofErr w:type="gramStart"/>
      <w:r w:rsidRPr="00ED00F8">
        <w:rPr>
          <w:rFonts w:ascii="Arial" w:hAnsi="Arial" w:cs="Arial"/>
          <w:color w:val="FF0000"/>
          <w:sz w:val="20"/>
          <w:lang w:val="en-US" w:eastAsia="fi-FI"/>
        </w:rPr>
        <w:t>:type</w:t>
      </w:r>
      <w:proofErr w:type="spellEnd"/>
      <w:proofErr w:type="gramEnd"/>
      <w:r w:rsidRPr="00ED00F8">
        <w:rPr>
          <w:rFonts w:ascii="Arial" w:hAnsi="Arial" w:cs="Arial"/>
          <w:color w:val="0000FF"/>
          <w:sz w:val="20"/>
          <w:lang w:val="en-US" w:eastAsia="fi-FI"/>
        </w:rPr>
        <w:t>="</w:t>
      </w:r>
      <w:r w:rsidRPr="00ED00F8">
        <w:rPr>
          <w:rFonts w:ascii="Arial" w:hAnsi="Arial" w:cs="Arial"/>
          <w:color w:val="000000"/>
          <w:sz w:val="20"/>
          <w:lang w:val="en-US" w:eastAsia="fi-FI"/>
        </w:rPr>
        <w:t>C</w:t>
      </w:r>
      <w:r w:rsidR="008F7908">
        <w:rPr>
          <w:rFonts w:ascii="Arial" w:hAnsi="Arial" w:cs="Arial"/>
          <w:color w:val="000000"/>
          <w:sz w:val="20"/>
          <w:lang w:val="en-US" w:eastAsia="fi-FI"/>
        </w:rPr>
        <w:t>V</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nullFlavor</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UNK</w:t>
      </w:r>
      <w:r w:rsidRPr="00ED00F8">
        <w:rPr>
          <w:rFonts w:ascii="Arial" w:hAnsi="Arial" w:cs="Arial"/>
          <w:color w:val="0000FF"/>
          <w:sz w:val="20"/>
          <w:lang w:val="en-US" w:eastAsia="fi-FI"/>
        </w:rPr>
        <w:t>"&gt;</w:t>
      </w:r>
    </w:p>
    <w:p w14:paraId="759F4C8A" w14:textId="20F2E970"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2</w:t>
      </w:r>
      <w:proofErr w:type="gramEnd"/>
      <w:r w:rsidRPr="00ED00F8">
        <w:rPr>
          <w:rFonts w:ascii="Arial" w:hAnsi="Arial" w:cs="Arial"/>
          <w:color w:val="474747"/>
          <w:sz w:val="20"/>
          <w:lang w:eastAsia="fi-FI"/>
        </w:rPr>
        <w:t xml:space="preserve"> Riskin nimi tai lyhyt kuvaus </w:t>
      </w:r>
      <w:r w:rsidRPr="00ED00F8">
        <w:rPr>
          <w:rFonts w:ascii="Arial" w:hAnsi="Arial" w:cs="Arial"/>
          <w:color w:val="0000FF"/>
          <w:sz w:val="20"/>
          <w:lang w:eastAsia="fi-FI"/>
        </w:rPr>
        <w:t>--&gt;</w:t>
      </w:r>
    </w:p>
    <w:p w14:paraId="7B48374D" w14:textId="61915EE9" w:rsidR="00ED00F8" w:rsidRPr="00ED00F8" w:rsidRDefault="00ED00F8" w:rsidP="0040191B">
      <w:pPr>
        <w:autoSpaceDE w:val="0"/>
        <w:autoSpaceDN w:val="0"/>
        <w:adjustRightInd w:val="0"/>
        <w:spacing w:before="0"/>
        <w:ind w:left="3353"/>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originalText</w:t>
      </w:r>
      <w:proofErr w:type="spellEnd"/>
      <w:r w:rsidRPr="00ED00F8">
        <w:rPr>
          <w:rFonts w:ascii="Arial" w:hAnsi="Arial" w:cs="Arial"/>
          <w:color w:val="0000FF"/>
          <w:sz w:val="20"/>
          <w:lang w:eastAsia="fi-FI"/>
        </w:rPr>
        <w:t>&gt;</w:t>
      </w:r>
      <w:r w:rsidRPr="00ED00F8">
        <w:rPr>
          <w:rFonts w:ascii="Arial" w:hAnsi="Arial" w:cs="Arial"/>
          <w:color w:val="000000"/>
          <w:sz w:val="20"/>
          <w:lang w:eastAsia="fi-FI"/>
        </w:rPr>
        <w:t>Potilaalla on Tiedonhallintapalvelussa hoitotahto, elinluovutustahto tai muu tahdonilmaisu</w:t>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originalText</w:t>
      </w:r>
      <w:proofErr w:type="spellEnd"/>
      <w:r w:rsidRPr="00ED00F8">
        <w:rPr>
          <w:rFonts w:ascii="Arial" w:hAnsi="Arial" w:cs="Arial"/>
          <w:color w:val="0000FF"/>
          <w:sz w:val="20"/>
          <w:lang w:eastAsia="fi-FI"/>
        </w:rPr>
        <w:t>&gt;</w:t>
      </w:r>
    </w:p>
    <w:p w14:paraId="1C7E77D7" w14:textId="295A2C32" w:rsidR="00ED00F8" w:rsidRPr="0082226F"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82226F">
        <w:rPr>
          <w:rFonts w:ascii="Arial" w:hAnsi="Arial" w:cs="Arial"/>
          <w:color w:val="0000FF"/>
          <w:sz w:val="20"/>
          <w:lang w:eastAsia="fi-FI"/>
        </w:rPr>
        <w:t>&lt;/</w:t>
      </w:r>
      <w:proofErr w:type="spellStart"/>
      <w:r w:rsidRPr="0082226F">
        <w:rPr>
          <w:rFonts w:ascii="Arial" w:hAnsi="Arial" w:cs="Arial"/>
          <w:color w:val="800000"/>
          <w:sz w:val="20"/>
          <w:lang w:eastAsia="fi-FI"/>
        </w:rPr>
        <w:t>value</w:t>
      </w:r>
      <w:proofErr w:type="spellEnd"/>
      <w:r w:rsidRPr="0082226F">
        <w:rPr>
          <w:rFonts w:ascii="Arial" w:hAnsi="Arial" w:cs="Arial"/>
          <w:color w:val="0000FF"/>
          <w:sz w:val="20"/>
          <w:lang w:eastAsia="fi-FI"/>
        </w:rPr>
        <w:t>&gt;</w:t>
      </w:r>
    </w:p>
    <w:p w14:paraId="3AC8381D" w14:textId="1D1BDA86"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00FB6942">
        <w:rPr>
          <w:rFonts w:ascii="Arial" w:hAnsi="Arial" w:cs="Arial"/>
          <w:color w:val="474747"/>
          <w:sz w:val="20"/>
          <w:lang w:eastAsia="fi-FI"/>
        </w:rPr>
        <w:t xml:space="preserve"> 1</w:t>
      </w:r>
      <w:proofErr w:type="gramEnd"/>
      <w:r w:rsidR="00FB6942">
        <w:rPr>
          <w:rFonts w:ascii="Arial" w:hAnsi="Arial" w:cs="Arial"/>
          <w:color w:val="474747"/>
          <w:sz w:val="20"/>
          <w:lang w:eastAsia="fi-FI"/>
        </w:rPr>
        <w:t xml:space="preserve"> Riskin yksilöivä </w:t>
      </w:r>
      <w:proofErr w:type="spellStart"/>
      <w:r w:rsidR="00FB6942">
        <w:rPr>
          <w:rFonts w:ascii="Arial" w:hAnsi="Arial" w:cs="Arial"/>
          <w:color w:val="474747"/>
          <w:sz w:val="20"/>
          <w:lang w:eastAsia="fi-FI"/>
        </w:rPr>
        <w:t>tunniste,OID-tunniste,</w:t>
      </w:r>
      <w:r w:rsidRPr="00ED00F8">
        <w:rPr>
          <w:rFonts w:ascii="Arial" w:hAnsi="Arial" w:cs="Arial"/>
          <w:color w:val="474747"/>
          <w:sz w:val="20"/>
          <w:lang w:eastAsia="fi-FI"/>
        </w:rPr>
        <w:t>THP</w:t>
      </w:r>
      <w:proofErr w:type="spellEnd"/>
      <w:r w:rsidRPr="00ED00F8">
        <w:rPr>
          <w:rFonts w:ascii="Arial" w:hAnsi="Arial" w:cs="Arial"/>
          <w:color w:val="474747"/>
          <w:sz w:val="20"/>
          <w:lang w:eastAsia="fi-FI"/>
        </w:rPr>
        <w:t xml:space="preserve"> muodostaa</w:t>
      </w:r>
      <w:r w:rsidRPr="00ED00F8">
        <w:rPr>
          <w:rFonts w:ascii="Arial" w:hAnsi="Arial" w:cs="Arial"/>
          <w:color w:val="0000FF"/>
          <w:sz w:val="20"/>
          <w:lang w:eastAsia="fi-FI"/>
        </w:rPr>
        <w:t>--&gt;</w:t>
      </w:r>
    </w:p>
    <w:p w14:paraId="2E1D958A" w14:textId="509B0685" w:rsidR="00ED00F8" w:rsidRPr="00ED00F8" w:rsidRDefault="00ED00F8" w:rsidP="0040191B">
      <w:pPr>
        <w:autoSpaceDE w:val="0"/>
        <w:autoSpaceDN w:val="0"/>
        <w:adjustRightInd w:val="0"/>
        <w:spacing w:before="0"/>
        <w:ind w:left="1420" w:firstLine="284"/>
        <w:rPr>
          <w:rFonts w:ascii="Arial" w:hAnsi="Arial" w:cs="Arial"/>
          <w:color w:val="0000FF"/>
          <w:sz w:val="20"/>
          <w:lang w:val="en-US" w:eastAsia="fi-FI"/>
        </w:rPr>
      </w:pPr>
      <w:r w:rsidRPr="00ED00F8">
        <w:rPr>
          <w:rFonts w:ascii="Arial" w:hAnsi="Arial" w:cs="Arial"/>
          <w:color w:val="000000"/>
          <w:sz w:val="20"/>
          <w:lang w:eastAsia="fi-FI"/>
        </w:rPr>
        <w:t xml:space="preserve">                         </w:t>
      </w:r>
      <w:r w:rsidR="004C54A7">
        <w:rPr>
          <w:rFonts w:ascii="Arial" w:hAnsi="Arial" w:cs="Arial"/>
          <w:color w:val="000000"/>
          <w:sz w:val="20"/>
          <w:lang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3FFEA347" w14:textId="1ABB31C1"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26CAB3F6" w14:textId="6AD5C653" w:rsidR="00ED00F8" w:rsidRPr="00FB6942" w:rsidRDefault="00ED00F8" w:rsidP="0040191B">
      <w:pPr>
        <w:autoSpaceDE w:val="0"/>
        <w:autoSpaceDN w:val="0"/>
        <w:adjustRightInd w:val="0"/>
        <w:spacing w:before="0"/>
        <w:ind w:left="3692"/>
        <w:rPr>
          <w:rFonts w:ascii="Arial" w:hAnsi="Arial" w:cs="Arial"/>
          <w:color w:val="0000FF"/>
          <w:sz w:val="20"/>
          <w:lang w:eastAsia="fi-FI"/>
        </w:rPr>
      </w:pPr>
      <w:r w:rsidRPr="00FB6942">
        <w:rPr>
          <w:rFonts w:ascii="Arial" w:hAnsi="Arial" w:cs="Arial"/>
          <w:color w:val="0000FF"/>
          <w:sz w:val="20"/>
          <w:lang w:eastAsia="fi-FI"/>
        </w:rPr>
        <w:t>&lt;</w:t>
      </w:r>
      <w:proofErr w:type="spellStart"/>
      <w:r w:rsidRPr="00FB6942">
        <w:rPr>
          <w:rFonts w:ascii="Arial" w:hAnsi="Arial" w:cs="Arial"/>
          <w:color w:val="800000"/>
          <w:sz w:val="20"/>
          <w:lang w:eastAsia="fi-FI"/>
        </w:rPr>
        <w:t>code</w:t>
      </w:r>
      <w:proofErr w:type="spellEnd"/>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13.9</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w:t>
      </w:r>
      <w:proofErr w:type="spellEnd"/>
      <w:r w:rsidRPr="00FB6942">
        <w:rPr>
          <w:rFonts w:ascii="Arial" w:hAnsi="Arial" w:cs="Arial"/>
          <w:color w:val="000000"/>
          <w:sz w:val="20"/>
          <w:lang w:eastAsia="fi-FI"/>
        </w:rPr>
        <w:t xml:space="preserve">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displayName</w:t>
      </w:r>
      <w:r w:rsidRPr="00FB6942">
        <w:rPr>
          <w:rFonts w:ascii="Arial" w:hAnsi="Arial" w:cs="Arial"/>
          <w:color w:val="0000FF"/>
          <w:sz w:val="20"/>
          <w:lang w:eastAsia="fi-FI"/>
        </w:rPr>
        <w:t>="</w:t>
      </w:r>
      <w:r w:rsidRPr="00FB6942">
        <w:rPr>
          <w:rFonts w:ascii="Arial" w:hAnsi="Arial" w:cs="Arial"/>
          <w:color w:val="000000"/>
          <w:sz w:val="20"/>
          <w:lang w:eastAsia="fi-FI"/>
        </w:rPr>
        <w:t>Riskin</w:t>
      </w:r>
      <w:proofErr w:type="spellEnd"/>
      <w:r w:rsidRPr="00FB6942">
        <w:rPr>
          <w:rFonts w:ascii="Arial" w:hAnsi="Arial" w:cs="Arial"/>
          <w:color w:val="000000"/>
          <w:sz w:val="20"/>
          <w:lang w:eastAsia="fi-FI"/>
        </w:rPr>
        <w:t xml:space="preserve"> yksilöivä tunniste</w:t>
      </w:r>
      <w:r w:rsidRPr="00FB6942">
        <w:rPr>
          <w:rFonts w:ascii="Arial" w:hAnsi="Arial" w:cs="Arial"/>
          <w:color w:val="0000FF"/>
          <w:sz w:val="20"/>
          <w:lang w:eastAsia="fi-FI"/>
        </w:rPr>
        <w:t>"/&gt;</w:t>
      </w:r>
    </w:p>
    <w:p w14:paraId="49669DB0" w14:textId="0BAE4771" w:rsidR="00ED00F8" w:rsidRPr="00ED00F8" w:rsidRDefault="00ED00F8" w:rsidP="0040191B">
      <w:pPr>
        <w:autoSpaceDE w:val="0"/>
        <w:autoSpaceDN w:val="0"/>
        <w:adjustRightInd w:val="0"/>
        <w:spacing w:before="0"/>
        <w:ind w:left="3692"/>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xsi</w:t>
      </w:r>
      <w:proofErr w:type="gramStart"/>
      <w:r w:rsidRPr="00ED00F8">
        <w:rPr>
          <w:rFonts w:ascii="Arial" w:hAnsi="Arial" w:cs="Arial"/>
          <w:color w:val="FF0000"/>
          <w:sz w:val="20"/>
          <w:lang w:val="en-US" w:eastAsia="fi-FI"/>
        </w:rPr>
        <w:t>:type</w:t>
      </w:r>
      <w:proofErr w:type="spellEnd"/>
      <w:proofErr w:type="gramEnd"/>
      <w:r w:rsidRPr="00ED00F8">
        <w:rPr>
          <w:rFonts w:ascii="Arial" w:hAnsi="Arial" w:cs="Arial"/>
          <w:color w:val="0000FF"/>
          <w:sz w:val="20"/>
          <w:lang w:val="en-US" w:eastAsia="fi-FI"/>
        </w:rPr>
        <w:t>="</w:t>
      </w:r>
      <w:r w:rsidRPr="00ED00F8">
        <w:rPr>
          <w:rFonts w:ascii="Arial" w:hAnsi="Arial" w:cs="Arial"/>
          <w:color w:val="000000"/>
          <w:sz w:val="20"/>
          <w:lang w:val="en-US" w:eastAsia="fi-FI"/>
        </w:rPr>
        <w:t>II</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root</w:t>
      </w:r>
      <w:r w:rsidRPr="00ED00F8">
        <w:rPr>
          <w:rFonts w:ascii="Arial" w:hAnsi="Arial" w:cs="Arial"/>
          <w:color w:val="0000FF"/>
          <w:sz w:val="20"/>
          <w:lang w:val="en-US" w:eastAsia="fi-FI"/>
        </w:rPr>
        <w:t>="</w:t>
      </w:r>
      <w:r w:rsidRPr="00ED00F8">
        <w:rPr>
          <w:rFonts w:ascii="Arial" w:hAnsi="Arial" w:cs="Arial"/>
          <w:color w:val="000000"/>
          <w:sz w:val="20"/>
          <w:lang w:val="en-US" w:eastAsia="fi-FI"/>
        </w:rPr>
        <w:t>1.2.246.10.1246109.11.2014.152.4.1</w:t>
      </w:r>
      <w:r w:rsidRPr="00ED00F8">
        <w:rPr>
          <w:rFonts w:ascii="Arial" w:hAnsi="Arial" w:cs="Arial"/>
          <w:color w:val="0000FF"/>
          <w:sz w:val="20"/>
          <w:lang w:val="en-US" w:eastAsia="fi-FI"/>
        </w:rPr>
        <w:t>"/&gt;</w:t>
      </w:r>
    </w:p>
    <w:p w14:paraId="00BC410F" w14:textId="6BA85C3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11880F0" w14:textId="7CFFB040"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341762A3" w14:textId="57F11F0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val="en-US" w:eastAsia="fi-FI"/>
        </w:rPr>
        <w:t>&lt;!--</w:t>
      </w:r>
      <w:proofErr w:type="gramEnd"/>
      <w:r w:rsidRPr="00ED00F8">
        <w:rPr>
          <w:rFonts w:ascii="Arial" w:hAnsi="Arial" w:cs="Arial"/>
          <w:color w:val="474747"/>
          <w:sz w:val="20"/>
          <w:lang w:val="en-US" w:eastAsia="fi-FI"/>
        </w:rPr>
        <w:t xml:space="preserve"> 4 </w:t>
      </w:r>
      <w:proofErr w:type="spellStart"/>
      <w:r w:rsidRPr="00ED00F8">
        <w:rPr>
          <w:rFonts w:ascii="Arial" w:hAnsi="Arial" w:cs="Arial"/>
          <w:color w:val="474747"/>
          <w:sz w:val="20"/>
          <w:lang w:val="en-US" w:eastAsia="fi-FI"/>
        </w:rPr>
        <w:t>Riskin</w:t>
      </w:r>
      <w:proofErr w:type="spellEnd"/>
      <w:r w:rsidRPr="00ED00F8">
        <w:rPr>
          <w:rFonts w:ascii="Arial" w:hAnsi="Arial" w:cs="Arial"/>
          <w:color w:val="474747"/>
          <w:sz w:val="20"/>
          <w:lang w:val="en-US" w:eastAsia="fi-FI"/>
        </w:rPr>
        <w:t xml:space="preserve"> </w:t>
      </w:r>
      <w:proofErr w:type="spellStart"/>
      <w:r w:rsidRPr="00ED00F8">
        <w:rPr>
          <w:rFonts w:ascii="Arial" w:hAnsi="Arial" w:cs="Arial"/>
          <w:color w:val="474747"/>
          <w:sz w:val="20"/>
          <w:lang w:val="en-US" w:eastAsia="fi-FI"/>
        </w:rPr>
        <w:t>aste</w:t>
      </w:r>
      <w:proofErr w:type="spellEnd"/>
      <w:r w:rsidRPr="00ED00F8">
        <w:rPr>
          <w:rFonts w:ascii="Arial" w:hAnsi="Arial" w:cs="Arial"/>
          <w:color w:val="0000FF"/>
          <w:sz w:val="20"/>
          <w:lang w:val="en-US" w:eastAsia="fi-FI"/>
        </w:rPr>
        <w:t>--&gt;</w:t>
      </w:r>
    </w:p>
    <w:p w14:paraId="002FD84B" w14:textId="0BB3F68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468956E4" w14:textId="2B9C3E0C"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1DD731AA" w14:textId="0B7215D7"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code</w:t>
      </w:r>
      <w:proofErr w:type="spellEnd"/>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w:t>
      </w:r>
      <w:proofErr w:type="spellEnd"/>
      <w:r w:rsidRPr="00ED00F8">
        <w:rPr>
          <w:rFonts w:ascii="Arial" w:hAnsi="Arial" w:cs="Arial"/>
          <w:color w:val="000000"/>
          <w:sz w:val="20"/>
          <w:lang w:eastAsia="fi-FI"/>
        </w:rPr>
        <w:t xml:space="preserve">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w:t>
      </w:r>
      <w:proofErr w:type="spellEnd"/>
      <w:r w:rsidRPr="00ED00F8">
        <w:rPr>
          <w:rFonts w:ascii="Arial" w:hAnsi="Arial" w:cs="Arial"/>
          <w:color w:val="000000"/>
          <w:sz w:val="20"/>
          <w:lang w:eastAsia="fi-FI"/>
        </w:rPr>
        <w:t xml:space="preserve"> aste</w:t>
      </w:r>
      <w:r w:rsidRPr="00ED00F8">
        <w:rPr>
          <w:rFonts w:ascii="Arial" w:hAnsi="Arial" w:cs="Arial"/>
          <w:color w:val="0000FF"/>
          <w:sz w:val="20"/>
          <w:lang w:eastAsia="fi-FI"/>
        </w:rPr>
        <w:t>"/&gt;</w:t>
      </w:r>
    </w:p>
    <w:p w14:paraId="6398F789" w14:textId="788DFCC0" w:rsidR="00ED00F8" w:rsidRPr="00ED00F8" w:rsidRDefault="00ED00F8" w:rsidP="0040191B">
      <w:pPr>
        <w:autoSpaceDE w:val="0"/>
        <w:autoSpaceDN w:val="0"/>
        <w:adjustRightInd w:val="0"/>
        <w:spacing w:before="0"/>
        <w:ind w:left="3690"/>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value</w:t>
      </w:r>
      <w:proofErr w:type="spellEnd"/>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proofErr w:type="spellEnd"/>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2</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1.2.246.537.5.40033.2006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w:t>
      </w:r>
      <w:proofErr w:type="spellEnd"/>
      <w:r w:rsidRPr="00ED00F8">
        <w:rPr>
          <w:rFonts w:ascii="Arial" w:hAnsi="Arial" w:cs="Arial"/>
          <w:color w:val="000000"/>
          <w:sz w:val="20"/>
          <w:lang w:eastAsia="fi-FI"/>
        </w:rPr>
        <w:t xml:space="preserve"> - Riskitiedon aste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Hoidossa</w:t>
      </w:r>
      <w:proofErr w:type="spellEnd"/>
      <w:r w:rsidRPr="00ED00F8">
        <w:rPr>
          <w:rFonts w:ascii="Arial" w:hAnsi="Arial" w:cs="Arial"/>
          <w:color w:val="000000"/>
          <w:sz w:val="20"/>
          <w:lang w:eastAsia="fi-FI"/>
        </w:rPr>
        <w:t xml:space="preserve"> huomioitavat tiedot</w:t>
      </w:r>
      <w:r w:rsidRPr="00ED00F8">
        <w:rPr>
          <w:rFonts w:ascii="Arial" w:hAnsi="Arial" w:cs="Arial"/>
          <w:color w:val="0000FF"/>
          <w:sz w:val="20"/>
          <w:lang w:eastAsia="fi-FI"/>
        </w:rPr>
        <w:t>"/&gt;</w:t>
      </w:r>
    </w:p>
    <w:p w14:paraId="7E5D261F" w14:textId="22685AB4"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68C6DEB" w14:textId="0810B21B"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6461B78C" w14:textId="58EF8812"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val="en-US" w:eastAsia="fi-FI"/>
        </w:rPr>
        <w:t>&lt;!--</w:t>
      </w:r>
      <w:proofErr w:type="gramEnd"/>
      <w:r w:rsidRPr="00ED00F8">
        <w:rPr>
          <w:rFonts w:ascii="Arial" w:hAnsi="Arial" w:cs="Arial"/>
          <w:color w:val="474747"/>
          <w:sz w:val="20"/>
          <w:lang w:val="en-US" w:eastAsia="fi-FI"/>
        </w:rPr>
        <w:t xml:space="preserve"> 5 </w:t>
      </w:r>
      <w:proofErr w:type="spellStart"/>
      <w:r w:rsidRPr="00ED00F8">
        <w:rPr>
          <w:rFonts w:ascii="Arial" w:hAnsi="Arial" w:cs="Arial"/>
          <w:color w:val="474747"/>
          <w:sz w:val="20"/>
          <w:lang w:val="en-US" w:eastAsia="fi-FI"/>
        </w:rPr>
        <w:t>Riskin</w:t>
      </w:r>
      <w:proofErr w:type="spellEnd"/>
      <w:r w:rsidRPr="00ED00F8">
        <w:rPr>
          <w:rFonts w:ascii="Arial" w:hAnsi="Arial" w:cs="Arial"/>
          <w:color w:val="474747"/>
          <w:sz w:val="20"/>
          <w:lang w:val="en-US" w:eastAsia="fi-FI"/>
        </w:rPr>
        <w:t xml:space="preserve"> </w:t>
      </w:r>
      <w:proofErr w:type="spellStart"/>
      <w:r w:rsidRPr="00ED00F8">
        <w:rPr>
          <w:rFonts w:ascii="Arial" w:hAnsi="Arial" w:cs="Arial"/>
          <w:color w:val="474747"/>
          <w:sz w:val="20"/>
          <w:lang w:val="en-US" w:eastAsia="fi-FI"/>
        </w:rPr>
        <w:t>tyyppi</w:t>
      </w:r>
      <w:proofErr w:type="spellEnd"/>
      <w:r w:rsidRPr="00ED00F8">
        <w:rPr>
          <w:rFonts w:ascii="Arial" w:hAnsi="Arial" w:cs="Arial"/>
          <w:color w:val="474747"/>
          <w:sz w:val="20"/>
          <w:lang w:val="en-US" w:eastAsia="fi-FI"/>
        </w:rPr>
        <w:t xml:space="preserve"> </w:t>
      </w:r>
      <w:r w:rsidRPr="00ED00F8">
        <w:rPr>
          <w:rFonts w:ascii="Arial" w:hAnsi="Arial" w:cs="Arial"/>
          <w:color w:val="0000FF"/>
          <w:sz w:val="20"/>
          <w:lang w:val="en-US" w:eastAsia="fi-FI"/>
        </w:rPr>
        <w:t>--&gt;</w:t>
      </w:r>
    </w:p>
    <w:p w14:paraId="13CB5446" w14:textId="595C2DFF"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7A6CAFCF" w14:textId="3C2AA62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6A182C0" w14:textId="3524355D"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FB6942">
        <w:rPr>
          <w:rFonts w:ascii="Arial" w:hAnsi="Arial" w:cs="Arial"/>
          <w:color w:val="0000FF"/>
          <w:sz w:val="20"/>
          <w:lang w:eastAsia="fi-FI"/>
        </w:rPr>
        <w:t>&lt;</w:t>
      </w:r>
      <w:proofErr w:type="spellStart"/>
      <w:r w:rsidRPr="00FB6942">
        <w:rPr>
          <w:rFonts w:ascii="Arial" w:hAnsi="Arial" w:cs="Arial"/>
          <w:color w:val="800000"/>
          <w:sz w:val="20"/>
          <w:lang w:eastAsia="fi-FI"/>
        </w:rPr>
        <w:t>code</w:t>
      </w:r>
      <w:proofErr w:type="spellEnd"/>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13.7</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w:t>
      </w:r>
      <w:proofErr w:type="spellEnd"/>
      <w:r w:rsidRPr="00FB6942">
        <w:rPr>
          <w:rFonts w:ascii="Arial" w:hAnsi="Arial" w:cs="Arial"/>
          <w:color w:val="000000"/>
          <w:sz w:val="20"/>
          <w:lang w:eastAsia="fi-FI"/>
        </w:rPr>
        <w:t xml:space="preserve">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w:t>
      </w:r>
      <w:proofErr w:type="spellEnd"/>
      <w:r w:rsidRPr="00ED00F8">
        <w:rPr>
          <w:rFonts w:ascii="Arial" w:hAnsi="Arial" w:cs="Arial"/>
          <w:color w:val="000000"/>
          <w:sz w:val="20"/>
          <w:lang w:eastAsia="fi-FI"/>
        </w:rPr>
        <w:t xml:space="preserve"> tyyppi</w:t>
      </w:r>
      <w:r w:rsidRPr="00ED00F8">
        <w:rPr>
          <w:rFonts w:ascii="Arial" w:hAnsi="Arial" w:cs="Arial"/>
          <w:color w:val="0000FF"/>
          <w:sz w:val="20"/>
          <w:lang w:eastAsia="fi-FI"/>
        </w:rPr>
        <w:t>"/&gt;</w:t>
      </w:r>
    </w:p>
    <w:p w14:paraId="6D21BE9D" w14:textId="58971108" w:rsidR="00ED00F8" w:rsidRPr="00ED00F8" w:rsidRDefault="00ED00F8" w:rsidP="0040191B">
      <w:pPr>
        <w:autoSpaceDE w:val="0"/>
        <w:autoSpaceDN w:val="0"/>
        <w:adjustRightInd w:val="0"/>
        <w:spacing w:before="0"/>
        <w:ind w:left="3692"/>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value</w:t>
      </w:r>
      <w:proofErr w:type="spellEnd"/>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proofErr w:type="spellEnd"/>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R1</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1.2.246.537.5.40034.2006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w:t>
      </w:r>
      <w:proofErr w:type="spellEnd"/>
      <w:r w:rsidRPr="00ED00F8">
        <w:rPr>
          <w:rFonts w:ascii="Arial" w:hAnsi="Arial" w:cs="Arial"/>
          <w:color w:val="000000"/>
          <w:sz w:val="20"/>
          <w:lang w:eastAsia="fi-FI"/>
        </w:rPr>
        <w:t xml:space="preserve"> - Riskitiedon tyyppi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Potilaan</w:t>
      </w:r>
      <w:proofErr w:type="spellEnd"/>
      <w:r w:rsidRPr="00ED00F8">
        <w:rPr>
          <w:rFonts w:ascii="Arial" w:hAnsi="Arial" w:cs="Arial"/>
          <w:color w:val="000000"/>
          <w:sz w:val="20"/>
          <w:lang w:eastAsia="fi-FI"/>
        </w:rPr>
        <w:t xml:space="preserve"> tahdonilmaisu</w:t>
      </w:r>
      <w:r w:rsidRPr="00ED00F8">
        <w:rPr>
          <w:rFonts w:ascii="Arial" w:hAnsi="Arial" w:cs="Arial"/>
          <w:color w:val="0000FF"/>
          <w:sz w:val="20"/>
          <w:lang w:eastAsia="fi-FI"/>
        </w:rPr>
        <w:t>"/&gt;</w:t>
      </w:r>
    </w:p>
    <w:p w14:paraId="429A7616" w14:textId="53FE64D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3AB0F6F2" w14:textId="7552BEA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31FE6A4C" w14:textId="3B2A15D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0840AAEC" w14:textId="4223D248" w:rsidR="00ED00F8" w:rsidRPr="00ED00F8" w:rsidRDefault="00ED00F8" w:rsidP="0040191B">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w:t>
      </w:r>
      <w:r w:rsidRPr="00ED00F8">
        <w:rPr>
          <w:rFonts w:ascii="Arial" w:hAnsi="Arial" w:cs="Arial"/>
          <w:color w:val="0000FF"/>
          <w:sz w:val="20"/>
          <w:lang w:val="en-US" w:eastAsia="fi-FI"/>
        </w:rPr>
        <w:t>&gt;</w:t>
      </w:r>
    </w:p>
    <w:p w14:paraId="33E9D3E3" w14:textId="0036E311"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2C726F20" w14:textId="54B1B7B3"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D1DF94A" w14:textId="40E134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2271ED0" w14:textId="77777777" w:rsidR="00EC34DE"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5B6EC9A4" w14:textId="77777777" w:rsidR="00EC34DE" w:rsidRDefault="00ED00F8" w:rsidP="00EC34DE">
      <w:pPr>
        <w:autoSpaceDE w:val="0"/>
        <w:autoSpaceDN w:val="0"/>
        <w:adjustRightInd w:val="0"/>
        <w:spacing w:before="0"/>
        <w:ind w:left="852" w:firstLine="284"/>
        <w:rPr>
          <w:rFonts w:ascii="Arial" w:hAnsi="Arial" w:cs="Arial"/>
          <w:color w:val="000000"/>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r w:rsidR="00FB6942">
        <w:rPr>
          <w:rFonts w:ascii="Arial" w:hAnsi="Arial" w:cs="Arial"/>
          <w:color w:val="000000"/>
          <w:sz w:val="20"/>
          <w:lang w:val="en-US" w:eastAsia="fi-FI"/>
        </w:rPr>
        <w:tab/>
      </w:r>
    </w:p>
    <w:p w14:paraId="743C8027" w14:textId="443A8FB7" w:rsidR="00ED00F8" w:rsidRDefault="00ED00F8" w:rsidP="00EC34DE">
      <w:pPr>
        <w:autoSpaceDE w:val="0"/>
        <w:autoSpaceDN w:val="0"/>
        <w:adjustRightInd w:val="0"/>
        <w:spacing w:before="0"/>
        <w:ind w:left="284" w:firstLine="284"/>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15A831FB" w14:textId="77777777" w:rsidR="00EC34DE" w:rsidRPr="00ED00F8" w:rsidRDefault="00EC34DE" w:rsidP="00EC34DE">
      <w:pPr>
        <w:autoSpaceDE w:val="0"/>
        <w:autoSpaceDN w:val="0"/>
        <w:adjustRightInd w:val="0"/>
        <w:spacing w:before="0"/>
        <w:ind w:left="284" w:firstLine="284"/>
        <w:rPr>
          <w:rFonts w:ascii="Arial" w:hAnsi="Arial" w:cs="Arial"/>
          <w:color w:val="0000FF"/>
          <w:sz w:val="20"/>
          <w:lang w:val="en-US" w:eastAsia="fi-FI"/>
        </w:rPr>
      </w:pPr>
    </w:p>
    <w:p w14:paraId="42347715" w14:textId="6655ECDD" w:rsidR="005643EE" w:rsidRPr="0095752D" w:rsidRDefault="005643EE" w:rsidP="00460FC3">
      <w:pPr>
        <w:pStyle w:val="Otsikko2"/>
      </w:pPr>
      <w:bookmarkStart w:id="74" w:name="_Toc428793949"/>
      <w:r w:rsidRPr="0095752D">
        <w:t>Koosteiden poimintasäännöt ja muut tarkennukset</w:t>
      </w:r>
      <w:bookmarkEnd w:id="74"/>
    </w:p>
    <w:p w14:paraId="5C3A89B9" w14:textId="70921D22" w:rsidR="00DA2CED" w:rsidRDefault="00DA2CED" w:rsidP="00EC34DE">
      <w:pPr>
        <w:ind w:left="1418"/>
        <w:jc w:val="both"/>
      </w:pPr>
      <w:r>
        <w:t xml:space="preserve">Koosteita </w:t>
      </w:r>
      <w:r w:rsidRPr="00DA2CED">
        <w:t>poimitaan vain</w:t>
      </w:r>
      <w:r>
        <w:t xml:space="preserve"> sellaisilta hoitoasiakirjoilta, joiden </w:t>
      </w:r>
      <w:proofErr w:type="spellStart"/>
      <w:r w:rsidRPr="00DA2CED">
        <w:t>headerin</w:t>
      </w:r>
      <w:proofErr w:type="spellEnd"/>
      <w:r w:rsidRPr="00DA2CED">
        <w:t xml:space="preserve"> </w:t>
      </w:r>
      <w:proofErr w:type="spellStart"/>
      <w:r w:rsidRPr="00DA2CED">
        <w:t>ClinicalDocument.templateId-ke</w:t>
      </w:r>
      <w:r>
        <w:t>ntässä</w:t>
      </w:r>
      <w:proofErr w:type="spellEnd"/>
      <w:r>
        <w:t xml:space="preserve"> on annettu release-tieto. </w:t>
      </w:r>
      <w:r w:rsidRPr="003748F6">
        <w:t xml:space="preserve">Lisäksi asiakirjatyypillä (oltava kertomustekstiä) ja näkymillä </w:t>
      </w:r>
      <w:r>
        <w:t>(tietyt rakenteet poimitaan vain määritellyiltä näkymiltä)</w:t>
      </w:r>
      <w:r w:rsidRPr="003748F6">
        <w:t xml:space="preserve"> </w:t>
      </w:r>
      <w:r>
        <w:t xml:space="preserve">on </w:t>
      </w:r>
      <w:r w:rsidRPr="003748F6">
        <w:t>vaikutusta siihen, miten tietoja poimitaan</w:t>
      </w:r>
      <w:r>
        <w:t xml:space="preserve"> koosteille. </w:t>
      </w:r>
      <w:r w:rsidR="007547A8">
        <w:t>P</w:t>
      </w:r>
      <w:r w:rsidRPr="003748F6">
        <w:t>otilaan terveystietoja</w:t>
      </w:r>
      <w:r w:rsidR="007547A8">
        <w:t xml:space="preserve"> ei koskaan poimita</w:t>
      </w:r>
      <w:r w:rsidRPr="003748F6">
        <w:t xml:space="preserve"> asiakirjoista, jotka on merkattu erilliseksi toista henkilöä koskeviksi.</w:t>
      </w:r>
    </w:p>
    <w:p w14:paraId="6E7BF97F" w14:textId="37F18326" w:rsidR="005643EE" w:rsidRDefault="006224B4" w:rsidP="00DA2CED">
      <w:pPr>
        <w:ind w:left="1418"/>
        <w:jc w:val="both"/>
      </w:pPr>
      <w:r>
        <w:t xml:space="preserve">Poimitut tiedot palautetaan koosteasiakirjan </w:t>
      </w:r>
      <w:proofErr w:type="spellStart"/>
      <w:r>
        <w:t>entryssä</w:t>
      </w:r>
      <w:proofErr w:type="spellEnd"/>
      <w:r>
        <w:t xml:space="preserve"> voimassaoleva</w:t>
      </w:r>
      <w:r w:rsidR="00392168">
        <w:t>ssa</w:t>
      </w:r>
      <w:r>
        <w:t xml:space="preserve"> </w:t>
      </w:r>
      <w:r w:rsidR="00392168">
        <w:t>palautus</w:t>
      </w:r>
      <w:r>
        <w:t>rakentee</w:t>
      </w:r>
      <w:r w:rsidR="00392168">
        <w:t xml:space="preserve">ssa </w:t>
      </w:r>
      <w:proofErr w:type="spellStart"/>
      <w:r w:rsidR="00392168">
        <w:t>THL-tietosisältömäärittelyn</w:t>
      </w:r>
      <w:proofErr w:type="spellEnd"/>
      <w:r w:rsidR="00392168">
        <w:t xml:space="preserve"> mukaisena</w:t>
      </w:r>
      <w:r>
        <w:t>.</w:t>
      </w:r>
    </w:p>
    <w:p w14:paraId="251F6849" w14:textId="65CFEF35" w:rsidR="005643EE" w:rsidRDefault="005643EE" w:rsidP="00C77C1C">
      <w:pPr>
        <w:ind w:left="1418"/>
        <w:jc w:val="both"/>
      </w:pPr>
      <w:r>
        <w:t xml:space="preserve">Koosteasiakirjaan </w:t>
      </w:r>
      <w:r w:rsidR="007C7B4F">
        <w:t xml:space="preserve">poimitaan halutulta aikaväliltä </w:t>
      </w:r>
      <w:proofErr w:type="spellStart"/>
      <w:r>
        <w:t>entry:t</w:t>
      </w:r>
      <w:proofErr w:type="spellEnd"/>
      <w:r w:rsidR="007C7B4F">
        <w:t xml:space="preserve">, joiden </w:t>
      </w:r>
      <w:proofErr w:type="spellStart"/>
      <w:r w:rsidR="007C7B4F">
        <w:t>templateId:t</w:t>
      </w:r>
      <w:proofErr w:type="spellEnd"/>
      <w:r w:rsidR="007C7B4F">
        <w:t xml:space="preserve"> on määritelty kyseiselle koosteelle kuuluviksi. </w:t>
      </w:r>
      <w:r w:rsidR="00BF6C3F">
        <w:t>Seuraavassa taulukossa on kuvattu vastaavuudet:</w:t>
      </w:r>
      <w:r w:rsidR="003748F6">
        <w:br/>
      </w:r>
    </w:p>
    <w:tbl>
      <w:tblPr>
        <w:tblW w:w="8080"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3266"/>
        <w:gridCol w:w="2688"/>
      </w:tblGrid>
      <w:tr w:rsidR="00BF6C3F" w:rsidRPr="004434F5" w14:paraId="2EDE953F" w14:textId="77777777" w:rsidTr="00093E92">
        <w:tc>
          <w:tcPr>
            <w:tcW w:w="2126" w:type="dxa"/>
            <w:shd w:val="clear" w:color="auto" w:fill="D9D9D9" w:themeFill="background1" w:themeFillShade="D9"/>
          </w:tcPr>
          <w:p w14:paraId="2EED2CFA" w14:textId="77777777" w:rsidR="00BF6C3F" w:rsidRPr="001C6685" w:rsidRDefault="00BF6C3F" w:rsidP="00093E92">
            <w:pPr>
              <w:ind w:left="0"/>
              <w:rPr>
                <w:b/>
                <w:sz w:val="22"/>
                <w:szCs w:val="22"/>
              </w:rPr>
            </w:pPr>
            <w:proofErr w:type="spellStart"/>
            <w:r w:rsidRPr="001C6685">
              <w:rPr>
                <w:b/>
                <w:sz w:val="22"/>
                <w:szCs w:val="22"/>
              </w:rPr>
              <w:t>rakenteinen</w:t>
            </w:r>
            <w:proofErr w:type="spellEnd"/>
            <w:r w:rsidRPr="001C6685">
              <w:rPr>
                <w:b/>
                <w:sz w:val="22"/>
                <w:szCs w:val="22"/>
              </w:rPr>
              <w:t xml:space="preserve"> tieto</w:t>
            </w:r>
          </w:p>
        </w:tc>
        <w:tc>
          <w:tcPr>
            <w:tcW w:w="3266" w:type="dxa"/>
            <w:shd w:val="clear" w:color="auto" w:fill="D9D9D9" w:themeFill="background1" w:themeFillShade="D9"/>
          </w:tcPr>
          <w:p w14:paraId="5BE33A60" w14:textId="77777777" w:rsidR="00BF6C3F" w:rsidRPr="001C6685" w:rsidRDefault="00BF6C3F" w:rsidP="00093E92">
            <w:pPr>
              <w:ind w:left="0"/>
              <w:rPr>
                <w:b/>
                <w:sz w:val="22"/>
                <w:szCs w:val="22"/>
              </w:rPr>
            </w:pPr>
            <w:proofErr w:type="gramStart"/>
            <w:r>
              <w:rPr>
                <w:b/>
                <w:sz w:val="22"/>
                <w:szCs w:val="22"/>
              </w:rPr>
              <w:t xml:space="preserve">Poimitun </w:t>
            </w:r>
            <w:proofErr w:type="spellStart"/>
            <w:r>
              <w:rPr>
                <w:b/>
                <w:sz w:val="22"/>
                <w:szCs w:val="22"/>
              </w:rPr>
              <w:t>entry:n</w:t>
            </w:r>
            <w:proofErr w:type="spellEnd"/>
            <w:r>
              <w:rPr>
                <w:b/>
                <w:sz w:val="22"/>
                <w:szCs w:val="22"/>
              </w:rPr>
              <w:t xml:space="preserve"> </w:t>
            </w:r>
            <w:proofErr w:type="spellStart"/>
            <w:r w:rsidRPr="001C6685">
              <w:rPr>
                <w:b/>
                <w:sz w:val="22"/>
                <w:szCs w:val="22"/>
              </w:rPr>
              <w:t>templateId</w:t>
            </w:r>
            <w:proofErr w:type="spellEnd"/>
            <w:proofErr w:type="gramEnd"/>
            <w:r w:rsidRPr="001C6685">
              <w:rPr>
                <w:b/>
                <w:sz w:val="22"/>
                <w:szCs w:val="22"/>
              </w:rPr>
              <w:t xml:space="preserve"> </w:t>
            </w:r>
          </w:p>
        </w:tc>
        <w:tc>
          <w:tcPr>
            <w:tcW w:w="2688" w:type="dxa"/>
            <w:shd w:val="clear" w:color="auto" w:fill="D9D9D9" w:themeFill="background1" w:themeFillShade="D9"/>
          </w:tcPr>
          <w:p w14:paraId="3743609F" w14:textId="77777777" w:rsidR="00BF6C3F" w:rsidRPr="001C6685" w:rsidRDefault="00BF6C3F" w:rsidP="00093E92">
            <w:pPr>
              <w:ind w:left="0"/>
              <w:rPr>
                <w:b/>
                <w:sz w:val="22"/>
                <w:szCs w:val="22"/>
              </w:rPr>
            </w:pPr>
            <w:r>
              <w:rPr>
                <w:b/>
                <w:sz w:val="22"/>
                <w:szCs w:val="22"/>
              </w:rPr>
              <w:t>Koostenäkymä</w:t>
            </w:r>
          </w:p>
        </w:tc>
      </w:tr>
      <w:tr w:rsidR="00BF6C3F" w:rsidRPr="004434F5" w14:paraId="0354AF11" w14:textId="77777777" w:rsidTr="00093E92">
        <w:trPr>
          <w:trHeight w:val="402"/>
        </w:trPr>
        <w:tc>
          <w:tcPr>
            <w:tcW w:w="2126" w:type="dxa"/>
          </w:tcPr>
          <w:p w14:paraId="2C10516D" w14:textId="77777777" w:rsidR="00BF6C3F" w:rsidRPr="001C6685" w:rsidRDefault="00BF6C3F" w:rsidP="00093E92">
            <w:pPr>
              <w:spacing w:before="120"/>
              <w:ind w:left="0"/>
              <w:rPr>
                <w:sz w:val="22"/>
                <w:szCs w:val="22"/>
              </w:rPr>
            </w:pPr>
            <w:r w:rsidRPr="001C6685">
              <w:rPr>
                <w:sz w:val="22"/>
                <w:szCs w:val="22"/>
              </w:rPr>
              <w:t>diagnoosi</w:t>
            </w:r>
          </w:p>
        </w:tc>
        <w:tc>
          <w:tcPr>
            <w:tcW w:w="3266" w:type="dxa"/>
          </w:tcPr>
          <w:p w14:paraId="09109DA4" w14:textId="77777777" w:rsidR="00BF6C3F" w:rsidRPr="001C6685" w:rsidRDefault="00BF6C3F" w:rsidP="00093E92">
            <w:pPr>
              <w:spacing w:before="120"/>
              <w:ind w:left="0"/>
              <w:rPr>
                <w:sz w:val="22"/>
                <w:szCs w:val="22"/>
              </w:rPr>
            </w:pPr>
            <w:r w:rsidRPr="001C6685">
              <w:rPr>
                <w:sz w:val="22"/>
                <w:szCs w:val="22"/>
              </w:rPr>
              <w:t>1.2.246.537.6.12.999.2003.2</w:t>
            </w:r>
          </w:p>
        </w:tc>
        <w:tc>
          <w:tcPr>
            <w:tcW w:w="2688" w:type="dxa"/>
          </w:tcPr>
          <w:p w14:paraId="5D7C444A" w14:textId="77777777" w:rsidR="00BF6C3F" w:rsidRPr="001C6685" w:rsidRDefault="00BF6C3F" w:rsidP="00093E92">
            <w:pPr>
              <w:spacing w:before="120"/>
              <w:ind w:left="0"/>
              <w:rPr>
                <w:sz w:val="22"/>
                <w:szCs w:val="22"/>
              </w:rPr>
            </w:pPr>
            <w:r>
              <w:rPr>
                <w:sz w:val="22"/>
                <w:szCs w:val="22"/>
              </w:rPr>
              <w:t>Diagnoosikooste</w:t>
            </w:r>
          </w:p>
        </w:tc>
      </w:tr>
      <w:tr w:rsidR="00BF6C3F" w:rsidRPr="004434F5" w14:paraId="487BC9F3" w14:textId="77777777" w:rsidTr="00093E92">
        <w:trPr>
          <w:trHeight w:val="402"/>
        </w:trPr>
        <w:tc>
          <w:tcPr>
            <w:tcW w:w="2126" w:type="dxa"/>
          </w:tcPr>
          <w:p w14:paraId="62CCCD08" w14:textId="77777777" w:rsidR="00BF6C3F" w:rsidRPr="001C6685" w:rsidRDefault="00BF6C3F" w:rsidP="00093E92">
            <w:pPr>
              <w:spacing w:before="120"/>
              <w:ind w:left="0"/>
              <w:rPr>
                <w:sz w:val="22"/>
                <w:szCs w:val="22"/>
              </w:rPr>
            </w:pPr>
            <w:r w:rsidRPr="001C6685">
              <w:rPr>
                <w:sz w:val="22"/>
                <w:szCs w:val="22"/>
              </w:rPr>
              <w:t>toimenpide</w:t>
            </w:r>
          </w:p>
        </w:tc>
        <w:tc>
          <w:tcPr>
            <w:tcW w:w="3266" w:type="dxa"/>
          </w:tcPr>
          <w:p w14:paraId="65E28C0A" w14:textId="77777777" w:rsidR="00BF6C3F" w:rsidRPr="001C6685" w:rsidRDefault="00BF6C3F" w:rsidP="00093E92">
            <w:pPr>
              <w:spacing w:before="120"/>
              <w:ind w:left="0"/>
              <w:rPr>
                <w:sz w:val="22"/>
                <w:szCs w:val="22"/>
              </w:rPr>
            </w:pPr>
            <w:r w:rsidRPr="001C6685">
              <w:rPr>
                <w:sz w:val="22"/>
                <w:szCs w:val="22"/>
              </w:rPr>
              <w:t>1.2.246.537.6.12.999.2003.3</w:t>
            </w:r>
          </w:p>
        </w:tc>
        <w:tc>
          <w:tcPr>
            <w:tcW w:w="2688" w:type="dxa"/>
          </w:tcPr>
          <w:p w14:paraId="3F234E33" w14:textId="77777777" w:rsidR="00BF6C3F" w:rsidRPr="001C6685" w:rsidRDefault="00BF6C3F" w:rsidP="00093E92">
            <w:pPr>
              <w:spacing w:before="120"/>
              <w:ind w:left="0"/>
              <w:rPr>
                <w:sz w:val="22"/>
                <w:szCs w:val="22"/>
              </w:rPr>
            </w:pPr>
            <w:r>
              <w:rPr>
                <w:sz w:val="22"/>
                <w:szCs w:val="22"/>
              </w:rPr>
              <w:t>Toimenpidekooste</w:t>
            </w:r>
          </w:p>
        </w:tc>
      </w:tr>
      <w:tr w:rsidR="00BF6C3F" w:rsidRPr="004434F5" w14:paraId="11499127" w14:textId="77777777" w:rsidTr="00093E92">
        <w:trPr>
          <w:trHeight w:val="402"/>
        </w:trPr>
        <w:tc>
          <w:tcPr>
            <w:tcW w:w="2126" w:type="dxa"/>
          </w:tcPr>
          <w:p w14:paraId="4FFF5DCC"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-pyyntö</w:t>
            </w:r>
          </w:p>
        </w:tc>
        <w:tc>
          <w:tcPr>
            <w:tcW w:w="3266" w:type="dxa"/>
          </w:tcPr>
          <w:p w14:paraId="12BE31E1"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7</w:t>
            </w:r>
          </w:p>
        </w:tc>
        <w:tc>
          <w:tcPr>
            <w:tcW w:w="2688" w:type="dxa"/>
          </w:tcPr>
          <w:p w14:paraId="258C4541"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7B57DDA4" w14:textId="77777777" w:rsidTr="00093E92">
        <w:trPr>
          <w:trHeight w:val="402"/>
        </w:trPr>
        <w:tc>
          <w:tcPr>
            <w:tcW w:w="2126" w:type="dxa"/>
          </w:tcPr>
          <w:p w14:paraId="4E524408" w14:textId="77777777" w:rsidR="00BF6C3F" w:rsidRPr="001C6685" w:rsidRDefault="00BF6C3F" w:rsidP="00093E92">
            <w:pPr>
              <w:spacing w:before="120"/>
              <w:ind w:left="0"/>
              <w:rPr>
                <w:sz w:val="22"/>
                <w:szCs w:val="22"/>
              </w:rPr>
            </w:pPr>
            <w:r w:rsidRPr="001C6685">
              <w:rPr>
                <w:sz w:val="22"/>
                <w:szCs w:val="22"/>
              </w:rPr>
              <w:t>laboratoriotutkimus</w:t>
            </w:r>
          </w:p>
        </w:tc>
        <w:tc>
          <w:tcPr>
            <w:tcW w:w="3266" w:type="dxa"/>
          </w:tcPr>
          <w:p w14:paraId="4508CFF5" w14:textId="77777777" w:rsidR="00BF6C3F" w:rsidRPr="001C6685" w:rsidRDefault="00BF6C3F" w:rsidP="00093E92">
            <w:pPr>
              <w:spacing w:before="120"/>
              <w:ind w:left="0"/>
              <w:rPr>
                <w:sz w:val="22"/>
                <w:szCs w:val="22"/>
              </w:rPr>
            </w:pPr>
            <w:r w:rsidRPr="001C6685">
              <w:rPr>
                <w:sz w:val="22"/>
                <w:szCs w:val="22"/>
              </w:rPr>
              <w:t>1.2.246.537.6.12.999.2003.21</w:t>
            </w:r>
          </w:p>
        </w:tc>
        <w:tc>
          <w:tcPr>
            <w:tcW w:w="2688" w:type="dxa"/>
          </w:tcPr>
          <w:p w14:paraId="7E1EB6CD"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6541B403" w14:textId="77777777" w:rsidTr="00093E92">
        <w:trPr>
          <w:trHeight w:val="402"/>
        </w:trPr>
        <w:tc>
          <w:tcPr>
            <w:tcW w:w="2126" w:type="dxa"/>
          </w:tcPr>
          <w:p w14:paraId="74DED07D"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-lausunto</w:t>
            </w:r>
          </w:p>
        </w:tc>
        <w:tc>
          <w:tcPr>
            <w:tcW w:w="3266" w:type="dxa"/>
          </w:tcPr>
          <w:p w14:paraId="22F14B9D"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8</w:t>
            </w:r>
          </w:p>
        </w:tc>
        <w:tc>
          <w:tcPr>
            <w:tcW w:w="2688" w:type="dxa"/>
          </w:tcPr>
          <w:p w14:paraId="1DEE97C9"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4FCA3D7C" w14:textId="77777777" w:rsidTr="00093E92">
        <w:trPr>
          <w:trHeight w:val="402"/>
        </w:trPr>
        <w:tc>
          <w:tcPr>
            <w:tcW w:w="2126" w:type="dxa"/>
          </w:tcPr>
          <w:p w14:paraId="24A3C78F" w14:textId="77777777" w:rsidR="00BF6C3F" w:rsidRPr="001C6685" w:rsidRDefault="00BF6C3F" w:rsidP="00093E92">
            <w:pPr>
              <w:spacing w:before="120"/>
              <w:ind w:left="0"/>
              <w:rPr>
                <w:sz w:val="22"/>
                <w:szCs w:val="22"/>
              </w:rPr>
            </w:pPr>
            <w:r>
              <w:rPr>
                <w:sz w:val="22"/>
                <w:szCs w:val="22"/>
              </w:rPr>
              <w:t>kuvantamistutkimus-pyyntö</w:t>
            </w:r>
          </w:p>
        </w:tc>
        <w:tc>
          <w:tcPr>
            <w:tcW w:w="3266" w:type="dxa"/>
          </w:tcPr>
          <w:p w14:paraId="3A2B8514"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6</w:t>
            </w:r>
          </w:p>
        </w:tc>
        <w:tc>
          <w:tcPr>
            <w:tcW w:w="2688" w:type="dxa"/>
          </w:tcPr>
          <w:p w14:paraId="329D18B9"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007521B6" w14:textId="77777777" w:rsidTr="00093E92">
        <w:trPr>
          <w:trHeight w:val="402"/>
        </w:trPr>
        <w:tc>
          <w:tcPr>
            <w:tcW w:w="2126" w:type="dxa"/>
          </w:tcPr>
          <w:p w14:paraId="1CA59471" w14:textId="77777777" w:rsidR="00BF6C3F" w:rsidRPr="001C6685" w:rsidRDefault="00BF6C3F" w:rsidP="00093E92">
            <w:pPr>
              <w:spacing w:before="120"/>
              <w:ind w:left="0"/>
              <w:rPr>
                <w:sz w:val="22"/>
                <w:szCs w:val="22"/>
              </w:rPr>
            </w:pPr>
            <w:r w:rsidRPr="001C6685">
              <w:rPr>
                <w:sz w:val="22"/>
                <w:szCs w:val="22"/>
              </w:rPr>
              <w:t>kuvantamistutkimu</w:t>
            </w:r>
            <w:r>
              <w:rPr>
                <w:sz w:val="22"/>
                <w:szCs w:val="22"/>
              </w:rPr>
              <w:t>s</w:t>
            </w:r>
          </w:p>
        </w:tc>
        <w:tc>
          <w:tcPr>
            <w:tcW w:w="3266" w:type="dxa"/>
          </w:tcPr>
          <w:p w14:paraId="173C7717" w14:textId="77777777" w:rsidR="00BF6C3F" w:rsidRPr="001C6685" w:rsidRDefault="00BF6C3F" w:rsidP="00093E92">
            <w:pPr>
              <w:spacing w:before="120"/>
              <w:ind w:left="0"/>
              <w:rPr>
                <w:sz w:val="22"/>
                <w:szCs w:val="22"/>
              </w:rPr>
            </w:pPr>
            <w:r w:rsidRPr="001C6685">
              <w:rPr>
                <w:sz w:val="22"/>
                <w:szCs w:val="22"/>
              </w:rPr>
              <w:t>1.2.246.537.6.12.999.2003.22</w:t>
            </w:r>
          </w:p>
        </w:tc>
        <w:tc>
          <w:tcPr>
            <w:tcW w:w="2688" w:type="dxa"/>
          </w:tcPr>
          <w:p w14:paraId="05B15E23"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1ECCD9C1" w14:textId="77777777" w:rsidTr="00093E92">
        <w:trPr>
          <w:trHeight w:val="402"/>
        </w:trPr>
        <w:tc>
          <w:tcPr>
            <w:tcW w:w="2126" w:type="dxa"/>
          </w:tcPr>
          <w:p w14:paraId="289AF10D" w14:textId="77777777" w:rsidR="00BF6C3F" w:rsidRPr="001C6685" w:rsidRDefault="00BF6C3F" w:rsidP="00093E92">
            <w:pPr>
              <w:spacing w:before="120"/>
              <w:ind w:left="0"/>
              <w:rPr>
                <w:sz w:val="22"/>
                <w:szCs w:val="22"/>
              </w:rPr>
            </w:pPr>
            <w:r w:rsidRPr="001C6685">
              <w:rPr>
                <w:sz w:val="22"/>
                <w:szCs w:val="22"/>
              </w:rPr>
              <w:t>kuvantamis</w:t>
            </w:r>
            <w:r>
              <w:rPr>
                <w:sz w:val="22"/>
                <w:szCs w:val="22"/>
              </w:rPr>
              <w:t>tutkimus-</w:t>
            </w:r>
            <w:r w:rsidRPr="001C6685">
              <w:rPr>
                <w:sz w:val="22"/>
                <w:szCs w:val="22"/>
              </w:rPr>
              <w:t>lausunto</w:t>
            </w:r>
          </w:p>
        </w:tc>
        <w:tc>
          <w:tcPr>
            <w:tcW w:w="3266" w:type="dxa"/>
          </w:tcPr>
          <w:p w14:paraId="5B1E4076" w14:textId="77777777" w:rsidR="00BF6C3F" w:rsidRPr="001C6685" w:rsidRDefault="00BF6C3F" w:rsidP="00093E92">
            <w:pPr>
              <w:spacing w:before="120"/>
              <w:ind w:left="0"/>
              <w:rPr>
                <w:sz w:val="22"/>
                <w:szCs w:val="22"/>
              </w:rPr>
            </w:pPr>
            <w:r w:rsidRPr="001C6685">
              <w:rPr>
                <w:sz w:val="22"/>
                <w:szCs w:val="22"/>
              </w:rPr>
              <w:t>1.2.246.537.6.12.999.2003.24</w:t>
            </w:r>
          </w:p>
        </w:tc>
        <w:tc>
          <w:tcPr>
            <w:tcW w:w="2688" w:type="dxa"/>
          </w:tcPr>
          <w:p w14:paraId="329BD1D0"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5ED8DD76" w14:textId="77777777" w:rsidTr="00093E92">
        <w:trPr>
          <w:trHeight w:val="402"/>
        </w:trPr>
        <w:tc>
          <w:tcPr>
            <w:tcW w:w="2126" w:type="dxa"/>
          </w:tcPr>
          <w:p w14:paraId="33CA75A4" w14:textId="77777777" w:rsidR="00BF6C3F" w:rsidRPr="001C6685" w:rsidRDefault="00BF6C3F" w:rsidP="00093E92">
            <w:pPr>
              <w:spacing w:before="120"/>
              <w:ind w:left="0"/>
              <w:rPr>
                <w:sz w:val="22"/>
                <w:szCs w:val="22"/>
              </w:rPr>
            </w:pPr>
            <w:r w:rsidRPr="001C6685">
              <w:rPr>
                <w:sz w:val="22"/>
                <w:szCs w:val="22"/>
              </w:rPr>
              <w:t>fysiologiset mittaustulokset</w:t>
            </w:r>
          </w:p>
        </w:tc>
        <w:tc>
          <w:tcPr>
            <w:tcW w:w="3266" w:type="dxa"/>
          </w:tcPr>
          <w:p w14:paraId="790FD4B7" w14:textId="77777777" w:rsidR="00BF6C3F" w:rsidRPr="001C6685" w:rsidRDefault="00BF6C3F" w:rsidP="00093E92">
            <w:pPr>
              <w:spacing w:before="120"/>
              <w:ind w:left="0"/>
              <w:rPr>
                <w:sz w:val="22"/>
                <w:szCs w:val="22"/>
              </w:rPr>
            </w:pPr>
            <w:r w:rsidRPr="001C6685">
              <w:rPr>
                <w:sz w:val="22"/>
                <w:szCs w:val="22"/>
              </w:rPr>
              <w:t>1.2.246.537.6.12.999.2003.23</w:t>
            </w:r>
          </w:p>
        </w:tc>
        <w:tc>
          <w:tcPr>
            <w:tcW w:w="2688" w:type="dxa"/>
          </w:tcPr>
          <w:p w14:paraId="6F605CE6" w14:textId="77777777" w:rsidR="00BF6C3F" w:rsidRPr="001C6685" w:rsidRDefault="00BF6C3F" w:rsidP="00093E92">
            <w:pPr>
              <w:spacing w:before="120"/>
              <w:ind w:left="0"/>
              <w:rPr>
                <w:sz w:val="22"/>
                <w:szCs w:val="22"/>
              </w:rPr>
            </w:pPr>
            <w:r>
              <w:rPr>
                <w:sz w:val="22"/>
                <w:szCs w:val="22"/>
              </w:rPr>
              <w:t>Fysiologiset mittaukset -kooste</w:t>
            </w:r>
          </w:p>
        </w:tc>
      </w:tr>
      <w:tr w:rsidR="00BF6C3F" w:rsidRPr="004434F5" w14:paraId="32CEF35D" w14:textId="77777777" w:rsidTr="00093E92">
        <w:trPr>
          <w:trHeight w:val="402"/>
        </w:trPr>
        <w:tc>
          <w:tcPr>
            <w:tcW w:w="2126" w:type="dxa"/>
          </w:tcPr>
          <w:p w14:paraId="40B4E616" w14:textId="77777777" w:rsidR="00BF6C3F" w:rsidRPr="001C6685" w:rsidRDefault="00BF6C3F" w:rsidP="00093E92">
            <w:pPr>
              <w:spacing w:before="120"/>
              <w:ind w:left="0"/>
              <w:rPr>
                <w:sz w:val="22"/>
                <w:szCs w:val="22"/>
              </w:rPr>
            </w:pPr>
            <w:r w:rsidRPr="001C6685">
              <w:rPr>
                <w:sz w:val="22"/>
                <w:szCs w:val="22"/>
              </w:rPr>
              <w:t>fysiologise</w:t>
            </w:r>
            <w:r>
              <w:rPr>
                <w:sz w:val="22"/>
                <w:szCs w:val="22"/>
              </w:rPr>
              <w:t>n mittauksen lausunto</w:t>
            </w:r>
          </w:p>
        </w:tc>
        <w:tc>
          <w:tcPr>
            <w:tcW w:w="3266" w:type="dxa"/>
          </w:tcPr>
          <w:p w14:paraId="76EBBB3F"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5</w:t>
            </w:r>
          </w:p>
        </w:tc>
        <w:tc>
          <w:tcPr>
            <w:tcW w:w="2688" w:type="dxa"/>
          </w:tcPr>
          <w:p w14:paraId="4C7B573F" w14:textId="77777777" w:rsidR="00BF6C3F" w:rsidRPr="001C6685" w:rsidRDefault="00BF6C3F" w:rsidP="00093E92">
            <w:pPr>
              <w:spacing w:before="120"/>
              <w:ind w:left="0"/>
              <w:rPr>
                <w:sz w:val="22"/>
                <w:szCs w:val="22"/>
              </w:rPr>
            </w:pPr>
            <w:r>
              <w:rPr>
                <w:sz w:val="22"/>
                <w:szCs w:val="22"/>
              </w:rPr>
              <w:t>Fysiologiset mittaukset -kooste</w:t>
            </w:r>
          </w:p>
        </w:tc>
      </w:tr>
      <w:tr w:rsidR="00BF6C3F" w:rsidRPr="008131FB" w14:paraId="1444CEB6" w14:textId="77777777" w:rsidTr="00093E92">
        <w:trPr>
          <w:trHeight w:val="402"/>
        </w:trPr>
        <w:tc>
          <w:tcPr>
            <w:tcW w:w="2126" w:type="dxa"/>
          </w:tcPr>
          <w:p w14:paraId="485B0AB4" w14:textId="77777777" w:rsidR="00BF6C3F" w:rsidRPr="001C6685" w:rsidRDefault="00BF6C3F" w:rsidP="00093E92">
            <w:pPr>
              <w:spacing w:before="120"/>
              <w:ind w:left="0"/>
              <w:rPr>
                <w:sz w:val="22"/>
                <w:szCs w:val="22"/>
              </w:rPr>
            </w:pPr>
            <w:r w:rsidRPr="001C6685">
              <w:rPr>
                <w:sz w:val="22"/>
                <w:szCs w:val="22"/>
              </w:rPr>
              <w:t>rokotukset</w:t>
            </w:r>
          </w:p>
        </w:tc>
        <w:tc>
          <w:tcPr>
            <w:tcW w:w="3266" w:type="dxa"/>
          </w:tcPr>
          <w:p w14:paraId="67B68603" w14:textId="77777777" w:rsidR="00BF6C3F" w:rsidRPr="001C6685" w:rsidRDefault="00BF6C3F" w:rsidP="00093E92">
            <w:pPr>
              <w:spacing w:before="120"/>
              <w:ind w:left="0"/>
              <w:rPr>
                <w:sz w:val="22"/>
                <w:szCs w:val="22"/>
              </w:rPr>
            </w:pPr>
            <w:r w:rsidRPr="001C6685">
              <w:rPr>
                <w:sz w:val="22"/>
                <w:szCs w:val="22"/>
              </w:rPr>
              <w:t>1.2.246.537.6.12.999.2003.19</w:t>
            </w:r>
          </w:p>
        </w:tc>
        <w:tc>
          <w:tcPr>
            <w:tcW w:w="2688" w:type="dxa"/>
          </w:tcPr>
          <w:p w14:paraId="60400D23" w14:textId="77777777" w:rsidR="00BF6C3F" w:rsidRPr="001C6685" w:rsidRDefault="00BF6C3F" w:rsidP="00093E92">
            <w:pPr>
              <w:spacing w:before="120"/>
              <w:ind w:left="0"/>
              <w:rPr>
                <w:sz w:val="22"/>
                <w:szCs w:val="22"/>
              </w:rPr>
            </w:pPr>
            <w:r>
              <w:rPr>
                <w:sz w:val="22"/>
                <w:szCs w:val="22"/>
              </w:rPr>
              <w:t>Rokotuskooste</w:t>
            </w:r>
          </w:p>
        </w:tc>
      </w:tr>
      <w:tr w:rsidR="00BF6C3F" w:rsidRPr="004434F5" w14:paraId="29B38D9B" w14:textId="77777777" w:rsidTr="00093E92">
        <w:trPr>
          <w:trHeight w:val="402"/>
        </w:trPr>
        <w:tc>
          <w:tcPr>
            <w:tcW w:w="2126" w:type="dxa"/>
          </w:tcPr>
          <w:p w14:paraId="2EBACB2C" w14:textId="77777777" w:rsidR="00BF6C3F" w:rsidRPr="001C6685" w:rsidRDefault="00BF6C3F" w:rsidP="00093E92">
            <w:pPr>
              <w:spacing w:before="120"/>
              <w:ind w:left="0"/>
              <w:rPr>
                <w:sz w:val="22"/>
                <w:szCs w:val="22"/>
              </w:rPr>
            </w:pPr>
            <w:r w:rsidRPr="001C6685">
              <w:rPr>
                <w:sz w:val="22"/>
                <w:szCs w:val="22"/>
              </w:rPr>
              <w:t>riskitieto</w:t>
            </w:r>
          </w:p>
        </w:tc>
        <w:tc>
          <w:tcPr>
            <w:tcW w:w="3266" w:type="dxa"/>
          </w:tcPr>
          <w:p w14:paraId="4F113385" w14:textId="77777777" w:rsidR="00BF6C3F" w:rsidRPr="001C6685" w:rsidRDefault="00BF6C3F" w:rsidP="00093E92">
            <w:pPr>
              <w:spacing w:before="120"/>
              <w:ind w:left="0"/>
              <w:rPr>
                <w:sz w:val="22"/>
                <w:szCs w:val="22"/>
              </w:rPr>
            </w:pPr>
            <w:r w:rsidRPr="001C6685">
              <w:rPr>
                <w:sz w:val="22"/>
                <w:szCs w:val="22"/>
              </w:rPr>
              <w:t>1.2.246.537.6.12.999.2003.13</w:t>
            </w:r>
          </w:p>
        </w:tc>
        <w:tc>
          <w:tcPr>
            <w:tcW w:w="2688" w:type="dxa"/>
          </w:tcPr>
          <w:p w14:paraId="61F25BAB" w14:textId="77777777" w:rsidR="00BF6C3F" w:rsidRPr="001C6685" w:rsidRDefault="00BF6C3F" w:rsidP="00093E92">
            <w:pPr>
              <w:spacing w:before="120"/>
              <w:ind w:left="0"/>
              <w:rPr>
                <w:sz w:val="22"/>
                <w:szCs w:val="22"/>
              </w:rPr>
            </w:pPr>
            <w:r>
              <w:rPr>
                <w:sz w:val="22"/>
                <w:szCs w:val="22"/>
              </w:rPr>
              <w:t>Riskitietokooste</w:t>
            </w:r>
          </w:p>
        </w:tc>
      </w:tr>
      <w:tr w:rsidR="00BF6C3F" w:rsidRPr="00FD2B5F" w14:paraId="2CB6426A" w14:textId="77777777" w:rsidTr="00093E92">
        <w:trPr>
          <w:trHeight w:val="402"/>
        </w:trPr>
        <w:tc>
          <w:tcPr>
            <w:tcW w:w="2126" w:type="dxa"/>
          </w:tcPr>
          <w:p w14:paraId="684C4F05" w14:textId="77777777" w:rsidR="00BF6C3F" w:rsidRPr="001C6685" w:rsidRDefault="00BF6C3F" w:rsidP="00093E92">
            <w:pPr>
              <w:spacing w:before="120"/>
              <w:ind w:left="0"/>
              <w:rPr>
                <w:sz w:val="22"/>
                <w:szCs w:val="22"/>
              </w:rPr>
            </w:pPr>
            <w:r w:rsidRPr="001C6685">
              <w:rPr>
                <w:sz w:val="22"/>
                <w:szCs w:val="22"/>
              </w:rPr>
              <w:t>lääketieto</w:t>
            </w:r>
          </w:p>
        </w:tc>
        <w:tc>
          <w:tcPr>
            <w:tcW w:w="3266" w:type="dxa"/>
          </w:tcPr>
          <w:p w14:paraId="5280593E" w14:textId="77777777" w:rsidR="00BF6C3F" w:rsidRPr="001C6685" w:rsidRDefault="00BF6C3F" w:rsidP="00093E92">
            <w:pPr>
              <w:spacing w:before="120"/>
              <w:ind w:left="0"/>
              <w:rPr>
                <w:sz w:val="22"/>
                <w:szCs w:val="22"/>
              </w:rPr>
            </w:pPr>
            <w:r w:rsidRPr="001C6685">
              <w:rPr>
                <w:sz w:val="22"/>
                <w:szCs w:val="22"/>
              </w:rPr>
              <w:t>määritellään myöhemmin</w:t>
            </w:r>
          </w:p>
        </w:tc>
        <w:tc>
          <w:tcPr>
            <w:tcW w:w="2688" w:type="dxa"/>
          </w:tcPr>
          <w:p w14:paraId="20EC84FB" w14:textId="77777777" w:rsidR="00BF6C3F" w:rsidRPr="001C6685" w:rsidRDefault="00BF6C3F" w:rsidP="00093E92">
            <w:pPr>
              <w:spacing w:before="120"/>
              <w:ind w:left="0"/>
              <w:rPr>
                <w:sz w:val="22"/>
                <w:szCs w:val="22"/>
              </w:rPr>
            </w:pPr>
          </w:p>
        </w:tc>
      </w:tr>
    </w:tbl>
    <w:p w14:paraId="5DAE44F1" w14:textId="30748EF9" w:rsidR="00AF719D" w:rsidRDefault="00AF719D" w:rsidP="00EC34DE">
      <w:pPr>
        <w:ind w:left="1418"/>
      </w:pPr>
      <w:r w:rsidRPr="004D1003">
        <w:rPr>
          <w:b/>
        </w:rPr>
        <w:t xml:space="preserve">Taulukko </w:t>
      </w:r>
      <w:r>
        <w:rPr>
          <w:b/>
        </w:rPr>
        <w:t>2.5.1</w:t>
      </w:r>
      <w:r w:rsidRPr="001A2882">
        <w:rPr>
          <w:b/>
        </w:rPr>
        <w:t xml:space="preserve"> </w:t>
      </w:r>
      <w:proofErr w:type="spellStart"/>
      <w:r>
        <w:rPr>
          <w:b/>
        </w:rPr>
        <w:t>Enty-tunnisteiden</w:t>
      </w:r>
      <w:proofErr w:type="spellEnd"/>
      <w:r>
        <w:rPr>
          <w:b/>
        </w:rPr>
        <w:t xml:space="preserve"> ja koostenäkymien vastaavuudet.</w:t>
      </w:r>
    </w:p>
    <w:p w14:paraId="58E3DD71" w14:textId="77777777" w:rsidR="005643EE" w:rsidRDefault="005643EE" w:rsidP="00F33D31">
      <w:pPr>
        <w:spacing w:after="120"/>
        <w:ind w:left="1418"/>
      </w:pPr>
      <w:r>
        <w:t>Potilastietojärjestelmien t</w:t>
      </w:r>
      <w:r w:rsidRPr="00E30E88">
        <w:t>iedonh</w:t>
      </w:r>
      <w:r>
        <w:t xml:space="preserve">allintapalvelun koosteasiakirjojen käsittely </w:t>
      </w:r>
      <w:proofErr w:type="spellStart"/>
      <w:r>
        <w:t>rakenteisten</w:t>
      </w:r>
      <w:proofErr w:type="spellEnd"/>
      <w:r>
        <w:t xml:space="preserve"> tulosteiden aikaansaamiseksi on huomioitava seuraavaa:</w:t>
      </w:r>
    </w:p>
    <w:p w14:paraId="4AF59027" w14:textId="1B389E52" w:rsidR="005643EE" w:rsidRPr="00F33D31" w:rsidRDefault="005643EE" w:rsidP="00697B7F">
      <w:pPr>
        <w:pStyle w:val="Luettelokappale"/>
        <w:numPr>
          <w:ilvl w:val="0"/>
          <w:numId w:val="54"/>
        </w:numPr>
        <w:spacing w:before="120" w:after="120"/>
        <w:contextualSpacing w:val="0"/>
        <w:rPr>
          <w:rFonts w:ascii="Times New Roman" w:hAnsi="Times New Roman"/>
          <w:sz w:val="24"/>
        </w:rPr>
      </w:pPr>
      <w:r w:rsidRPr="00F33D31">
        <w:rPr>
          <w:rFonts w:ascii="Times New Roman" w:hAnsi="Times New Roman"/>
          <w:sz w:val="24"/>
        </w:rPr>
        <w:t xml:space="preserve">Potilaan kieltämiä </w:t>
      </w:r>
      <w:r w:rsidR="00CC6CB6" w:rsidRPr="00F33D31">
        <w:rPr>
          <w:rFonts w:ascii="Times New Roman" w:hAnsi="Times New Roman"/>
          <w:sz w:val="24"/>
        </w:rPr>
        <w:t xml:space="preserve">tietoja </w:t>
      </w:r>
      <w:r w:rsidRPr="00F33D31">
        <w:rPr>
          <w:rFonts w:ascii="Times New Roman" w:hAnsi="Times New Roman"/>
          <w:sz w:val="24"/>
        </w:rPr>
        <w:t>ei ole koosteasiakirjassa</w:t>
      </w:r>
      <w:r w:rsidR="00F33D31" w:rsidRPr="00F33D31">
        <w:rPr>
          <w:rFonts w:ascii="Times New Roman" w:hAnsi="Times New Roman"/>
          <w:sz w:val="24"/>
        </w:rPr>
        <w:t>.</w:t>
      </w:r>
      <w:r w:rsidR="00697B7F">
        <w:rPr>
          <w:rFonts w:ascii="Times New Roman" w:hAnsi="Times New Roman"/>
          <w:sz w:val="24"/>
        </w:rPr>
        <w:t xml:space="preserve"> </w:t>
      </w:r>
      <w:r w:rsidR="00697B7F" w:rsidRPr="00697B7F">
        <w:rPr>
          <w:rFonts w:ascii="Times New Roman" w:hAnsi="Times New Roman"/>
          <w:sz w:val="24"/>
        </w:rPr>
        <w:t>Kielloista huolimatta hakevan organisaation tiedot ovat aina koosteasiakirjassa, koska kielto ei koske oman organisaation tietoja.</w:t>
      </w:r>
    </w:p>
    <w:p w14:paraId="52545995" w14:textId="7EF14E6F" w:rsidR="005643EE" w:rsidRPr="00F33D31" w:rsidRDefault="00DA2CED" w:rsidP="00345C65">
      <w:pPr>
        <w:pStyle w:val="Luettelokappale"/>
        <w:numPr>
          <w:ilvl w:val="0"/>
          <w:numId w:val="54"/>
        </w:numPr>
        <w:spacing w:before="120" w:after="120"/>
        <w:ind w:left="2137" w:hanging="357"/>
        <w:contextualSpacing w:val="0"/>
        <w:rPr>
          <w:rFonts w:ascii="Times New Roman" w:hAnsi="Times New Roman"/>
          <w:sz w:val="24"/>
        </w:rPr>
      </w:pPr>
      <w:proofErr w:type="spellStart"/>
      <w:r>
        <w:rPr>
          <w:szCs w:val="24"/>
        </w:rPr>
        <w:t>Entry-r</w:t>
      </w:r>
      <w:r w:rsidR="005643EE" w:rsidRPr="00B11A60">
        <w:rPr>
          <w:rFonts w:ascii="Times New Roman" w:hAnsi="Times New Roman"/>
          <w:sz w:val="24"/>
          <w:szCs w:val="24"/>
        </w:rPr>
        <w:t>akenteet</w:t>
      </w:r>
      <w:proofErr w:type="spellEnd"/>
      <w:r w:rsidR="005643EE" w:rsidRPr="00F33D31">
        <w:rPr>
          <w:rFonts w:ascii="Times New Roman" w:hAnsi="Times New Roman"/>
          <w:sz w:val="24"/>
        </w:rPr>
        <w:t xml:space="preserve"> ja niiden tulki</w:t>
      </w:r>
      <w:r w:rsidR="003748F6">
        <w:rPr>
          <w:rFonts w:ascii="Times New Roman" w:hAnsi="Times New Roman"/>
          <w:sz w:val="24"/>
        </w:rPr>
        <w:t>n</w:t>
      </w:r>
      <w:r w:rsidR="005643EE" w:rsidRPr="00F33D31">
        <w:rPr>
          <w:rFonts w:ascii="Times New Roman" w:hAnsi="Times New Roman"/>
          <w:sz w:val="24"/>
        </w:rPr>
        <w:t>taan tarv</w:t>
      </w:r>
      <w:r>
        <w:rPr>
          <w:rFonts w:ascii="Times New Roman" w:hAnsi="Times New Roman"/>
          <w:sz w:val="24"/>
        </w:rPr>
        <w:t xml:space="preserve">ittavat tiedot on kuvattu </w:t>
      </w:r>
      <w:r w:rsidR="005643EE" w:rsidRPr="00F33D31">
        <w:rPr>
          <w:rFonts w:ascii="Times New Roman" w:hAnsi="Times New Roman"/>
          <w:sz w:val="24"/>
        </w:rPr>
        <w:t>Kanta-sivustolta löytyvi</w:t>
      </w:r>
      <w:r w:rsidR="00F33D31">
        <w:rPr>
          <w:rFonts w:ascii="Times New Roman" w:hAnsi="Times New Roman"/>
          <w:sz w:val="24"/>
        </w:rPr>
        <w:t>stä</w:t>
      </w:r>
      <w:r>
        <w:rPr>
          <w:rFonts w:ascii="Times New Roman" w:hAnsi="Times New Roman"/>
          <w:sz w:val="24"/>
        </w:rPr>
        <w:t xml:space="preserve"> CDA R2 määrittelyistä</w:t>
      </w:r>
      <w:r w:rsidR="00F33D31">
        <w:rPr>
          <w:rFonts w:ascii="Times New Roman" w:hAnsi="Times New Roman"/>
          <w:sz w:val="24"/>
        </w:rPr>
        <w:t xml:space="preserve"> </w:t>
      </w:r>
      <w:r>
        <w:rPr>
          <w:rFonts w:ascii="Times New Roman" w:hAnsi="Times New Roman"/>
          <w:sz w:val="24"/>
        </w:rPr>
        <w:t xml:space="preserve">(Kertomus ja </w:t>
      </w:r>
      <w:proofErr w:type="gramStart"/>
      <w:r>
        <w:rPr>
          <w:rFonts w:ascii="Times New Roman" w:hAnsi="Times New Roman"/>
          <w:sz w:val="24"/>
        </w:rPr>
        <w:t>lomakkeet,  Kuvantamin</w:t>
      </w:r>
      <w:r w:rsidR="005643EE" w:rsidRPr="00F33D31">
        <w:rPr>
          <w:rFonts w:ascii="Times New Roman" w:hAnsi="Times New Roman"/>
          <w:sz w:val="24"/>
        </w:rPr>
        <w:t>en</w:t>
      </w:r>
      <w:proofErr w:type="gramEnd"/>
      <w:r w:rsidR="00B11A60">
        <w:rPr>
          <w:rFonts w:ascii="Times New Roman" w:hAnsi="Times New Roman"/>
          <w:sz w:val="24"/>
        </w:rPr>
        <w:t xml:space="preserve"> ja</w:t>
      </w:r>
      <w:r w:rsidR="00F33D31" w:rsidRPr="00F33D31">
        <w:rPr>
          <w:rFonts w:ascii="Times New Roman" w:hAnsi="Times New Roman"/>
          <w:sz w:val="24"/>
        </w:rPr>
        <w:t xml:space="preserve"> </w:t>
      </w:r>
      <w:r>
        <w:rPr>
          <w:rFonts w:ascii="Times New Roman" w:hAnsi="Times New Roman"/>
          <w:sz w:val="24"/>
        </w:rPr>
        <w:t>L</w:t>
      </w:r>
      <w:r w:rsidR="005643EE" w:rsidRPr="00F33D31">
        <w:rPr>
          <w:rFonts w:ascii="Times New Roman" w:hAnsi="Times New Roman"/>
          <w:sz w:val="24"/>
        </w:rPr>
        <w:t>aboratorion</w:t>
      </w:r>
      <w:r>
        <w:rPr>
          <w:rFonts w:ascii="Times New Roman" w:hAnsi="Times New Roman"/>
          <w:sz w:val="24"/>
        </w:rPr>
        <w:t>)</w:t>
      </w:r>
      <w:r w:rsidR="00F33D31" w:rsidRPr="00F33D31">
        <w:rPr>
          <w:rFonts w:ascii="Times New Roman" w:hAnsi="Times New Roman"/>
          <w:sz w:val="24"/>
        </w:rPr>
        <w:t>.</w:t>
      </w:r>
      <w:r>
        <w:rPr>
          <w:rFonts w:ascii="Times New Roman" w:hAnsi="Times New Roman"/>
          <w:sz w:val="24"/>
        </w:rPr>
        <w:t xml:space="preserve"> Huom. koosteita </w:t>
      </w:r>
      <w:r w:rsidR="005E68DC">
        <w:rPr>
          <w:rFonts w:ascii="Times New Roman" w:hAnsi="Times New Roman"/>
          <w:sz w:val="24"/>
        </w:rPr>
        <w:t>poimitaan</w:t>
      </w:r>
      <w:r>
        <w:rPr>
          <w:rFonts w:ascii="Times New Roman" w:hAnsi="Times New Roman"/>
          <w:sz w:val="24"/>
        </w:rPr>
        <w:t xml:space="preserve"> 2016 vaiheistuksen mukaisista CDA R2 asiakirjoista</w:t>
      </w:r>
      <w:r w:rsidR="005E68DC">
        <w:rPr>
          <w:rFonts w:ascii="Times New Roman" w:hAnsi="Times New Roman"/>
          <w:sz w:val="24"/>
        </w:rPr>
        <w:t xml:space="preserve"> alkaen</w:t>
      </w:r>
      <w:r>
        <w:rPr>
          <w:rFonts w:ascii="Times New Roman" w:hAnsi="Times New Roman"/>
          <w:sz w:val="24"/>
        </w:rPr>
        <w:t>.</w:t>
      </w:r>
    </w:p>
    <w:p w14:paraId="04730948" w14:textId="620ADDC5" w:rsidR="005643EE" w:rsidRPr="00F33D31" w:rsidRDefault="005643EE" w:rsidP="00345C65">
      <w:pPr>
        <w:pStyle w:val="Luettelokappale"/>
        <w:numPr>
          <w:ilvl w:val="0"/>
          <w:numId w:val="54"/>
        </w:numPr>
        <w:spacing w:before="120" w:after="120"/>
        <w:ind w:left="2137" w:hanging="357"/>
        <w:contextualSpacing w:val="0"/>
        <w:rPr>
          <w:rFonts w:ascii="Times New Roman" w:hAnsi="Times New Roman"/>
          <w:sz w:val="24"/>
        </w:rPr>
      </w:pPr>
      <w:proofErr w:type="spellStart"/>
      <w:r w:rsidRPr="00F33D31">
        <w:rPr>
          <w:rFonts w:ascii="Times New Roman" w:hAnsi="Times New Roman"/>
          <w:sz w:val="24"/>
        </w:rPr>
        <w:t>Entryissä</w:t>
      </w:r>
      <w:proofErr w:type="spellEnd"/>
      <w:r w:rsidRPr="00F33D31">
        <w:rPr>
          <w:rFonts w:ascii="Times New Roman" w:hAnsi="Times New Roman"/>
          <w:sz w:val="24"/>
        </w:rPr>
        <w:t xml:space="preserve"> ei välttämättä ole kaikkia tietoja, tarvittaessa alkuperäinen asiakirja on noudettavissa </w:t>
      </w:r>
    </w:p>
    <w:p w14:paraId="68F55FE1" w14:textId="761B29B1" w:rsidR="00AF719D" w:rsidRDefault="00BF6C3F"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Laboratorion, kuvantamisen ja fysiologisten mittausten osalta aikavälihaulla haetaan ko. aikavälillä tehdyt tutkimukset ja liitetään niihin mukaan niihin liittyvät pyynnöt ja lausunnot riippumatta siitä, millä aikavälillä pyynnöt ja lausunnot on tehty</w:t>
      </w:r>
      <w:r w:rsidR="00AF719D">
        <w:rPr>
          <w:rFonts w:ascii="Times New Roman" w:hAnsi="Times New Roman"/>
          <w:sz w:val="24"/>
        </w:rPr>
        <w:t>.</w:t>
      </w:r>
    </w:p>
    <w:p w14:paraId="4C51B860" w14:textId="29327BE3" w:rsidR="00BF6C3F" w:rsidRPr="00AF719D" w:rsidRDefault="00AF719D" w:rsidP="00AF719D">
      <w:pPr>
        <w:spacing w:before="0"/>
        <w:ind w:left="0"/>
        <w:rPr>
          <w:rFonts w:eastAsia="Calibri"/>
          <w:szCs w:val="22"/>
        </w:rPr>
      </w:pPr>
      <w:r>
        <w:br w:type="page"/>
      </w:r>
    </w:p>
    <w:p w14:paraId="7F09EFDA" w14:textId="77777777" w:rsidR="00AF3BBF" w:rsidRDefault="00AF3BBF" w:rsidP="00AF3BBF">
      <w:pPr>
        <w:pStyle w:val="Otsikko1"/>
      </w:pPr>
      <w:bookmarkStart w:id="75" w:name="_Toc428793950"/>
      <w:r w:rsidRPr="00EC3D7E">
        <w:t>Tiedonhallintapalvelun ylläpidettävät asiakirjat</w:t>
      </w:r>
      <w:bookmarkEnd w:id="75"/>
    </w:p>
    <w:p w14:paraId="17605764" w14:textId="20876A97" w:rsidR="001B2699" w:rsidRPr="001B2699" w:rsidRDefault="001B2699" w:rsidP="00C77C1C">
      <w:pPr>
        <w:ind w:left="1418"/>
        <w:jc w:val="both"/>
      </w:pPr>
      <w:r>
        <w:t xml:space="preserve">Tiedonhallintapalvelun ylläpidettäviä asiakirjoja ovat </w:t>
      </w:r>
      <w:r w:rsidR="00C9403E">
        <w:t xml:space="preserve">Informointi-, </w:t>
      </w:r>
      <w:r>
        <w:t>Suostumus-, Kielto</w:t>
      </w:r>
      <w:r w:rsidR="005E68DC">
        <w:t>-asiakirjat</w:t>
      </w:r>
      <w:r>
        <w:t xml:space="preserve"> (potilastietojen luovutuskielto ja </w:t>
      </w:r>
      <w:r w:rsidRPr="002D37F4">
        <w:t>lääkemääräystietojen luovutuskielto</w:t>
      </w:r>
      <w:r>
        <w:t xml:space="preserve">), Elinluovutustahto- ja hoitotahto-asiakirjat sekä </w:t>
      </w:r>
      <w:r w:rsidR="00C9403E">
        <w:t>Terveys- ja hoitosuunnitelma.</w:t>
      </w:r>
    </w:p>
    <w:p w14:paraId="511384C9" w14:textId="3C4B0C93" w:rsidR="001B2699" w:rsidRDefault="001B2699" w:rsidP="00C77C1C">
      <w:pPr>
        <w:ind w:left="1418"/>
        <w:jc w:val="both"/>
      </w:pPr>
      <w:r>
        <w:t>P</w:t>
      </w:r>
      <w:r w:rsidR="00AF3BBF">
        <w:t>otilaan informointimerkinnät</w:t>
      </w:r>
      <w:r w:rsidR="00C9403E">
        <w:t xml:space="preserve"> sisältävän Informointi-asiakirjan,</w:t>
      </w:r>
      <w:r w:rsidR="00C9403E">
        <w:br/>
        <w:t>S</w:t>
      </w:r>
      <w:r w:rsidR="00AF3BBF">
        <w:t>uostumus-</w:t>
      </w:r>
      <w:r w:rsidR="00C9403E">
        <w:t>asiakirjan ja P</w:t>
      </w:r>
      <w:r w:rsidR="00AF3BBF">
        <w:t>ot</w:t>
      </w:r>
      <w:r w:rsidR="00C9403E">
        <w:t>ilastietojen luovutuskielto sekä</w:t>
      </w:r>
      <w:r w:rsidR="00AF3BBF">
        <w:t xml:space="preserve"> </w:t>
      </w:r>
      <w:r w:rsidR="00C9403E">
        <w:t>L</w:t>
      </w:r>
      <w:r w:rsidR="00AF3BBF" w:rsidRPr="002D37F4">
        <w:t>ääkemääräystietojen luovutuskielto</w:t>
      </w:r>
      <w:r w:rsidR="00AF3BBF">
        <w:t xml:space="preserve"> -asiakirjojen rekisterinpitäjänä </w:t>
      </w:r>
      <w:r w:rsidR="00EC757B">
        <w:t xml:space="preserve">on </w:t>
      </w:r>
      <w:r w:rsidR="00AF3BBF">
        <w:t>Kela</w:t>
      </w:r>
      <w:r w:rsidR="00EC757B">
        <w:t xml:space="preserve">. </w:t>
      </w:r>
      <w:r w:rsidR="001211D9">
        <w:t xml:space="preserve"> </w:t>
      </w:r>
      <w:r w:rsidR="00EC757B">
        <w:t>A</w:t>
      </w:r>
      <w:r w:rsidR="001211D9">
        <w:t>siakirja</w:t>
      </w:r>
      <w:r w:rsidR="00EC757B">
        <w:t>t ovat lomakemuotoisia</w:t>
      </w:r>
      <w:r w:rsidR="00AF3BBF">
        <w:t>.</w:t>
      </w:r>
      <w:r w:rsidR="00EC757B">
        <w:t xml:space="preserve"> Informointi-, Suostumus- ja K</w:t>
      </w:r>
      <w:r w:rsidR="00561D85">
        <w:t>ieltoasiakirjoja voidaan korjata versioimalla</w:t>
      </w:r>
      <w:r w:rsidR="00694270">
        <w:t>, m</w:t>
      </w:r>
      <w:r w:rsidR="00561D85">
        <w:t>itätöinti ei ole sallittua</w:t>
      </w:r>
      <w:r w:rsidR="00694270">
        <w:t xml:space="preserve"> (ks. PTJ käyttötapaukset taulukko 2</w:t>
      </w:r>
      <w:r w:rsidR="00EC34DE">
        <w:t xml:space="preserve"> [5]</w:t>
      </w:r>
      <w:r w:rsidR="00694270">
        <w:t>)</w:t>
      </w:r>
      <w:r w:rsidR="00561D85">
        <w:t>.</w:t>
      </w:r>
      <w:r>
        <w:t xml:space="preserve"> </w:t>
      </w:r>
      <w:r w:rsidR="00AF3BBF">
        <w:t>Kyseiset asiakirjat versioituvat korvaus (</w:t>
      </w:r>
      <w:proofErr w:type="spellStart"/>
      <w:r w:rsidR="00AF3BBF">
        <w:t>replace</w:t>
      </w:r>
      <w:proofErr w:type="spellEnd"/>
      <w:r w:rsidR="00AF3BBF">
        <w:t>) menettelyllä</w:t>
      </w:r>
      <w:r w:rsidR="00C9403E">
        <w:t xml:space="preserve"> Potilastiedon arkiston</w:t>
      </w:r>
      <w:r w:rsidR="00AF3BBF">
        <w:t xml:space="preserve"> CDA R2 </w:t>
      </w:r>
      <w:proofErr w:type="spellStart"/>
      <w:r w:rsidR="00AF3BBF">
        <w:t>Header</w:t>
      </w:r>
      <w:proofErr w:type="spellEnd"/>
      <w:r w:rsidR="00AF3BBF">
        <w:t xml:space="preserve"> </w:t>
      </w:r>
      <w:proofErr w:type="gramStart"/>
      <w:r w:rsidR="00EC34DE">
        <w:t>–</w:t>
      </w:r>
      <w:r w:rsidR="00AF3BBF">
        <w:t>määrityksen</w:t>
      </w:r>
      <w:proofErr w:type="gramEnd"/>
      <w:r w:rsidR="00EC34DE">
        <w:t xml:space="preserve"> [2]</w:t>
      </w:r>
      <w:r w:rsidR="00AF3BBF">
        <w:t xml:space="preserve"> kohdan CDA R2 -asiakirjojen versiointi mukaisesti. </w:t>
      </w:r>
      <w:r w:rsidR="001211D9">
        <w:t xml:space="preserve">Korjauksen yhteydessä </w:t>
      </w:r>
      <w:r w:rsidR="001211D9" w:rsidRPr="00117965">
        <w:t>on sallittu</w:t>
      </w:r>
      <w:r w:rsidR="001211D9">
        <w:t xml:space="preserve"> ainoastaan</w:t>
      </w:r>
      <w:r w:rsidR="001211D9" w:rsidRPr="00117965">
        <w:t xml:space="preserve"> syyk</w:t>
      </w:r>
      <w:r w:rsidR="001211D9">
        <w:t>oodi</w:t>
      </w:r>
      <w:r w:rsidR="001211D9" w:rsidRPr="00117965">
        <w:t xml:space="preserve"> ”</w:t>
      </w:r>
      <w:r w:rsidR="001211D9">
        <w:t>korjaus</w:t>
      </w:r>
      <w:r w:rsidR="001211D9" w:rsidRPr="00117965">
        <w:t>”</w:t>
      </w:r>
      <w:r w:rsidR="001211D9">
        <w:t>.</w:t>
      </w:r>
    </w:p>
    <w:p w14:paraId="3B4368F9" w14:textId="1C74BAEA" w:rsidR="00AF3BBF" w:rsidRDefault="001B2699" w:rsidP="00C77C1C">
      <w:pPr>
        <w:ind w:left="1418"/>
        <w:jc w:val="both"/>
      </w:pPr>
      <w:r>
        <w:t>E</w:t>
      </w:r>
      <w:r w:rsidR="00AF3BBF">
        <w:t>linluovutustahto</w:t>
      </w:r>
      <w:r>
        <w:t>-</w:t>
      </w:r>
      <w:r w:rsidR="000B2F55">
        <w:t xml:space="preserve"> ja </w:t>
      </w:r>
      <w:proofErr w:type="spellStart"/>
      <w:r w:rsidR="000B2F55">
        <w:t>H</w:t>
      </w:r>
      <w:r w:rsidR="00AF3BBF">
        <w:t>oitotahto</w:t>
      </w:r>
      <w:r>
        <w:t>-asiakirjojejen</w:t>
      </w:r>
      <w:proofErr w:type="spellEnd"/>
      <w:r>
        <w:t xml:space="preserve"> rekisterinpitäjänä toimii Kela</w:t>
      </w:r>
      <w:r w:rsidR="001211D9">
        <w:t xml:space="preserve"> ja asiakirja on lomakemuotoinen</w:t>
      </w:r>
      <w:r>
        <w:t>.</w:t>
      </w:r>
      <w:r w:rsidR="00C9403E">
        <w:t xml:space="preserve"> Asiakirjoja voi korjata ja mitätöidä</w:t>
      </w:r>
      <w:r w:rsidR="00AF3BBF">
        <w:t xml:space="preserve"> </w:t>
      </w:r>
      <w:r w:rsidR="00C9403E">
        <w:t>(ks. PTJ käyttötapaukset taulukko 2</w:t>
      </w:r>
      <w:r w:rsidR="00EC34DE">
        <w:t xml:space="preserve"> [5]</w:t>
      </w:r>
      <w:r w:rsidR="00C9403E">
        <w:t>).</w:t>
      </w:r>
      <w:r w:rsidR="00C9403E" w:rsidRPr="00C9403E">
        <w:t xml:space="preserve"> </w:t>
      </w:r>
      <w:r w:rsidR="00C9403E">
        <w:t>Kyseiset asiakirjat versioituvat korvaus (</w:t>
      </w:r>
      <w:proofErr w:type="spellStart"/>
      <w:r w:rsidR="00C9403E">
        <w:t>replace</w:t>
      </w:r>
      <w:proofErr w:type="spellEnd"/>
      <w:r w:rsidR="00C9403E">
        <w:t xml:space="preserve">) menettelyllä Potilastiedon arkiston CDA R2 </w:t>
      </w:r>
      <w:proofErr w:type="spellStart"/>
      <w:r w:rsidR="00C9403E">
        <w:t>Header</w:t>
      </w:r>
      <w:proofErr w:type="spellEnd"/>
      <w:r w:rsidR="00C9403E">
        <w:t xml:space="preserve"> </w:t>
      </w:r>
      <w:proofErr w:type="gramStart"/>
      <w:r w:rsidR="00EC34DE">
        <w:t>–</w:t>
      </w:r>
      <w:r w:rsidR="00C9403E">
        <w:t>määrityksen</w:t>
      </w:r>
      <w:proofErr w:type="gramEnd"/>
      <w:r w:rsidR="00EC34DE">
        <w:t xml:space="preserve"> [2]</w:t>
      </w:r>
      <w:r w:rsidR="00C9403E">
        <w:t xml:space="preserve"> kohdan CDA R2 -asiakirjojen versiointi mukaisesti.</w:t>
      </w:r>
      <w:r w:rsidR="001211D9">
        <w:t xml:space="preserve"> Korjauksen yhteydessä ovat</w:t>
      </w:r>
      <w:r w:rsidR="001211D9" w:rsidRPr="00117965">
        <w:t xml:space="preserve"> sallittu</w:t>
      </w:r>
      <w:r w:rsidR="001211D9">
        <w:t xml:space="preserve">ja </w:t>
      </w:r>
      <w:r w:rsidR="001211D9" w:rsidRPr="00117965">
        <w:t>syyk</w:t>
      </w:r>
      <w:r w:rsidR="001211D9">
        <w:t>oodit</w:t>
      </w:r>
      <w:r w:rsidR="001211D9" w:rsidRPr="00117965">
        <w:t xml:space="preserve"> ”</w:t>
      </w:r>
      <w:r w:rsidR="001211D9">
        <w:t>korjaus</w:t>
      </w:r>
      <w:r w:rsidR="001211D9" w:rsidRPr="00117965">
        <w:t>”</w:t>
      </w:r>
      <w:r w:rsidR="001211D9">
        <w:t xml:space="preserve"> ja "mitätöinti".</w:t>
      </w:r>
    </w:p>
    <w:p w14:paraId="50FFF5BC" w14:textId="44AF36D9" w:rsidR="00694270" w:rsidRDefault="00AF3BBF" w:rsidP="00C77C1C">
      <w:pPr>
        <w:ind w:left="1418"/>
        <w:jc w:val="both"/>
      </w:pPr>
      <w:r>
        <w:t xml:space="preserve">Terveys ja hoitosuunnitelma </w:t>
      </w:r>
      <w:proofErr w:type="gramStart"/>
      <w:r w:rsidR="00EC34DE">
        <w:t>–</w:t>
      </w:r>
      <w:r>
        <w:t>asiakirjan</w:t>
      </w:r>
      <w:proofErr w:type="gramEnd"/>
      <w:r w:rsidR="00EC34DE">
        <w:t xml:space="preserve"> [6]</w:t>
      </w:r>
      <w:r>
        <w:t xml:space="preserve"> rekisterinpitäjänä toimii terveydenhuollon toimintay</w:t>
      </w:r>
      <w:r w:rsidR="00694270">
        <w:t>ksikkö</w:t>
      </w:r>
      <w:r w:rsidR="005E68DC">
        <w:t>. A</w:t>
      </w:r>
      <w:r w:rsidR="001211D9">
        <w:t>siakirja on normaali palvelutapahtuman asiakirja</w:t>
      </w:r>
      <w:r w:rsidR="005E68DC">
        <w:t>,</w:t>
      </w:r>
      <w:r w:rsidR="001211D9">
        <w:t xml:space="preserve"> </w:t>
      </w:r>
      <w:r w:rsidR="00694270">
        <w:t>mutta se on saatavilla muille kuin tuottaneelle terveydenhuollon toimintayksikölle Tiedonhallintapalvelun kautta.</w:t>
      </w:r>
      <w:r w:rsidR="001211D9">
        <w:t xml:space="preserve"> Asiakirja on CDA R2 kertomusrakenteen</w:t>
      </w:r>
      <w:r w:rsidR="00EC34DE">
        <w:t xml:space="preserve"> [4]</w:t>
      </w:r>
      <w:r w:rsidR="001211D9">
        <w:t xml:space="preserve"> muotoinen (ei lomake). </w:t>
      </w:r>
      <w:r w:rsidR="00694270">
        <w:t>Asiakirjaa ei voida korjata korvaus (</w:t>
      </w:r>
      <w:proofErr w:type="spellStart"/>
      <w:r w:rsidR="00694270">
        <w:t>replace</w:t>
      </w:r>
      <w:proofErr w:type="spellEnd"/>
      <w:r w:rsidR="00694270">
        <w:t xml:space="preserve">) menettelyllä, ainoastaan mitätöidä. Mitätöinnin yhteydessä </w:t>
      </w:r>
      <w:r w:rsidR="00694270" w:rsidRPr="00117965">
        <w:t>on sallittu syyk</w:t>
      </w:r>
      <w:r w:rsidR="00694270">
        <w:t>oodit</w:t>
      </w:r>
      <w:r w:rsidR="00694270" w:rsidRPr="00117965">
        <w:t xml:space="preserve"> ”mitätöinti” ja ”mitätöinti </w:t>
      </w:r>
      <w:r w:rsidR="00694270" w:rsidRPr="00401F9E">
        <w:t>siten, että vanhat versiot merkitään käytöstä poistetuiksi</w:t>
      </w:r>
      <w:r w:rsidR="00694270" w:rsidRPr="00117965">
        <w:t xml:space="preserve">”. Tällöin asiakirjojen välisen suhteen ilmaisevana tyyppinä on käytettävä </w:t>
      </w:r>
      <w:proofErr w:type="spellStart"/>
      <w:r w:rsidR="00694270" w:rsidRPr="00117965">
        <w:t>RPLC:tä</w:t>
      </w:r>
      <w:proofErr w:type="spellEnd"/>
      <w:r w:rsidR="00694270" w:rsidRPr="00117965">
        <w:t xml:space="preserve"> (</w:t>
      </w:r>
      <w:proofErr w:type="spellStart"/>
      <w:r w:rsidR="00694270" w:rsidRPr="00117965">
        <w:t>replace</w:t>
      </w:r>
      <w:proofErr w:type="spellEnd"/>
      <w:r w:rsidR="00694270" w:rsidRPr="00117965">
        <w:t>) ja korjauksen kohde-viittauksena samaa tapaa kuin korvatessa</w:t>
      </w:r>
      <w:r w:rsidR="00694270" w:rsidRPr="003767E0">
        <w:t>.</w:t>
      </w:r>
      <w:r w:rsidR="00694270">
        <w:t xml:space="preserve"> </w:t>
      </w:r>
    </w:p>
    <w:p w14:paraId="241EDCB8" w14:textId="3269E40F" w:rsidR="00AF3BBF" w:rsidRDefault="00D063A1" w:rsidP="00C77C1C">
      <w:pPr>
        <w:ind w:left="1418"/>
        <w:jc w:val="both"/>
      </w:pPr>
      <w:r>
        <w:t>Koska t</w:t>
      </w:r>
      <w:r w:rsidR="001211D9">
        <w:t>erveys- ja hoitosuunnitelmaa ei korjata korvaus (</w:t>
      </w:r>
      <w:proofErr w:type="spellStart"/>
      <w:r w:rsidR="001211D9">
        <w:t>replace</w:t>
      </w:r>
      <w:proofErr w:type="spellEnd"/>
      <w:r w:rsidR="001211D9">
        <w:t xml:space="preserve">) menettelyllä, asiakirjasta tehdään aina uusi versio, kun sitä muutetaan. </w:t>
      </w:r>
      <w:r w:rsidR="00561D85">
        <w:t>Tiedonhallintapalvelun kautta</w:t>
      </w:r>
      <w:r w:rsidR="00AF3BBF">
        <w:t xml:space="preserve"> saatava asiakirja toimii uuden asiakirjan pohjana.</w:t>
      </w:r>
      <w:r w:rsidR="00561D85">
        <w:t xml:space="preserve"> Kyseiset asiakirjat</w:t>
      </w:r>
      <w:r w:rsidR="001211D9">
        <w:t xml:space="preserve"> (edellinen ja uusi versio)</w:t>
      </w:r>
      <w:r w:rsidR="00561D85">
        <w:t xml:space="preserve"> linkitetään toisiinsa</w:t>
      </w:r>
      <w:r w:rsidR="00AF3BBF">
        <w:t xml:space="preserve"> lisäys (</w:t>
      </w:r>
      <w:proofErr w:type="spellStart"/>
      <w:r w:rsidR="00AF3BBF">
        <w:t>append</w:t>
      </w:r>
      <w:proofErr w:type="spellEnd"/>
      <w:r w:rsidR="00AF3BBF">
        <w:t>)</w:t>
      </w:r>
      <w:r w:rsidR="00561D85">
        <w:t xml:space="preserve"> -</w:t>
      </w:r>
      <w:r w:rsidR="00AF3BBF">
        <w:t xml:space="preserve">menettelyllä CDA R2 </w:t>
      </w:r>
      <w:proofErr w:type="spellStart"/>
      <w:r w:rsidR="00AF3BBF">
        <w:t>Header</w:t>
      </w:r>
      <w:proofErr w:type="spellEnd"/>
      <w:r w:rsidR="00AF3BBF">
        <w:t xml:space="preserve"> </w:t>
      </w:r>
      <w:proofErr w:type="gramStart"/>
      <w:r w:rsidR="00EC34DE">
        <w:t>–</w:t>
      </w:r>
      <w:r w:rsidR="00AF3BBF">
        <w:t>määrittelyn</w:t>
      </w:r>
      <w:proofErr w:type="gramEnd"/>
      <w:r w:rsidR="00EC34DE">
        <w:t xml:space="preserve"> [2]</w:t>
      </w:r>
      <w:r w:rsidR="00AF3BBF">
        <w:t xml:space="preserve"> kohdan CDA R2 asiakirjojen versiointi mukaisesti. </w:t>
      </w:r>
      <w:r w:rsidR="001211D9">
        <w:t>Terveys- ja hoitosuunnitelma-</w:t>
      </w:r>
      <w:r w:rsidR="00AF3BBF" w:rsidRPr="00117965">
        <w:t>asiakirj</w:t>
      </w:r>
      <w:r w:rsidR="001211D9">
        <w:t>a</w:t>
      </w:r>
      <w:r w:rsidR="00AF3BBF" w:rsidRPr="00117965">
        <w:t xml:space="preserve"> </w:t>
      </w:r>
      <w:r w:rsidR="001211D9">
        <w:t>on näin oma täydellinen dokumenttinsa</w:t>
      </w:r>
      <w:r w:rsidR="00AF3BBF" w:rsidRPr="00117965">
        <w:t xml:space="preserve"> ja tällöin ei ole tarvetta näyttää kuin uusin versio. </w:t>
      </w:r>
    </w:p>
    <w:p w14:paraId="4637E7A3" w14:textId="23351717" w:rsidR="00AF3BBF" w:rsidRPr="00433D6B" w:rsidRDefault="00AF719D" w:rsidP="00AF719D">
      <w:pPr>
        <w:spacing w:before="0"/>
        <w:ind w:left="0"/>
      </w:pPr>
      <w:r>
        <w:br w:type="page"/>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985"/>
        <w:gridCol w:w="2126"/>
      </w:tblGrid>
      <w:tr w:rsidR="00AF3BBF" w:rsidRPr="00433D6B" w14:paraId="51DA452F" w14:textId="77777777" w:rsidTr="00460FC3">
        <w:tc>
          <w:tcPr>
            <w:tcW w:w="2405" w:type="dxa"/>
          </w:tcPr>
          <w:p w14:paraId="3E7FC609" w14:textId="77777777" w:rsidR="00AF3BBF" w:rsidRPr="00115168" w:rsidRDefault="00AF3BBF" w:rsidP="00460FC3">
            <w:pPr>
              <w:pStyle w:val="NormaaliP"/>
              <w:rPr>
                <w:b/>
                <w:color w:val="000000"/>
              </w:rPr>
            </w:pPr>
            <w:r w:rsidRPr="00115168">
              <w:rPr>
                <w:b/>
                <w:color w:val="000000"/>
              </w:rPr>
              <w:t>Asiakirjan nimi</w:t>
            </w:r>
          </w:p>
        </w:tc>
        <w:tc>
          <w:tcPr>
            <w:tcW w:w="1417" w:type="dxa"/>
          </w:tcPr>
          <w:p w14:paraId="46DD1CB0" w14:textId="77777777" w:rsidR="00AF3BBF" w:rsidRPr="00115168" w:rsidRDefault="00AF3BBF" w:rsidP="00460FC3">
            <w:pPr>
              <w:pStyle w:val="NormaaliP"/>
              <w:rPr>
                <w:b/>
                <w:color w:val="000000"/>
              </w:rPr>
            </w:pPr>
            <w:r>
              <w:rPr>
                <w:b/>
                <w:color w:val="000000"/>
              </w:rPr>
              <w:t>A</w:t>
            </w:r>
            <w:r w:rsidRPr="00115168">
              <w:rPr>
                <w:b/>
                <w:color w:val="000000"/>
              </w:rPr>
              <w:t>siakirjan muoto</w:t>
            </w:r>
          </w:p>
        </w:tc>
        <w:tc>
          <w:tcPr>
            <w:tcW w:w="1985" w:type="dxa"/>
          </w:tcPr>
          <w:p w14:paraId="2BA2687A" w14:textId="77777777" w:rsidR="00AF3BBF" w:rsidRPr="00115168" w:rsidRDefault="00AF3BBF" w:rsidP="00460FC3">
            <w:pPr>
              <w:pStyle w:val="NormaaliP"/>
              <w:rPr>
                <w:b/>
                <w:color w:val="000000"/>
              </w:rPr>
            </w:pPr>
            <w:r>
              <w:rPr>
                <w:b/>
                <w:color w:val="000000"/>
              </w:rPr>
              <w:t>R</w:t>
            </w:r>
            <w:r w:rsidRPr="00115168">
              <w:rPr>
                <w:b/>
                <w:color w:val="000000"/>
              </w:rPr>
              <w:t>ekisterinpitäjä</w:t>
            </w:r>
          </w:p>
        </w:tc>
        <w:tc>
          <w:tcPr>
            <w:tcW w:w="2126" w:type="dxa"/>
          </w:tcPr>
          <w:p w14:paraId="108ED050" w14:textId="77777777" w:rsidR="00AF3BBF" w:rsidRPr="00433D6B" w:rsidRDefault="00AF3BBF" w:rsidP="00460FC3">
            <w:pPr>
              <w:pStyle w:val="NormaaliP"/>
              <w:rPr>
                <w:b/>
                <w:color w:val="000000"/>
              </w:rPr>
            </w:pPr>
            <w:r>
              <w:rPr>
                <w:b/>
                <w:color w:val="000000"/>
              </w:rPr>
              <w:t>A</w:t>
            </w:r>
            <w:r w:rsidRPr="00433D6B">
              <w:rPr>
                <w:b/>
                <w:color w:val="000000"/>
              </w:rPr>
              <w:t>siakirjarakenne</w:t>
            </w:r>
          </w:p>
        </w:tc>
      </w:tr>
      <w:tr w:rsidR="00AF3BBF" w:rsidRPr="00115168" w14:paraId="5C5F40F6" w14:textId="77777777" w:rsidTr="00460FC3">
        <w:tc>
          <w:tcPr>
            <w:tcW w:w="2405" w:type="dxa"/>
          </w:tcPr>
          <w:p w14:paraId="3D9CF7C9" w14:textId="77777777" w:rsidR="00AF3BBF" w:rsidRPr="00115168" w:rsidRDefault="00AF3BBF" w:rsidP="00460FC3">
            <w:pPr>
              <w:pStyle w:val="NormaaliP"/>
              <w:rPr>
                <w:color w:val="000000"/>
              </w:rPr>
            </w:pPr>
            <w:r w:rsidRPr="00115168">
              <w:rPr>
                <w:color w:val="000000"/>
              </w:rPr>
              <w:t>Elinluovutus</w:t>
            </w:r>
            <w:r>
              <w:rPr>
                <w:color w:val="000000"/>
              </w:rPr>
              <w:t>tahto</w:t>
            </w:r>
          </w:p>
        </w:tc>
        <w:tc>
          <w:tcPr>
            <w:tcW w:w="1417" w:type="dxa"/>
          </w:tcPr>
          <w:p w14:paraId="49DAC072" w14:textId="77777777" w:rsidR="00AF3BBF" w:rsidRPr="00115168" w:rsidRDefault="00AF3BBF" w:rsidP="00460FC3">
            <w:pPr>
              <w:pStyle w:val="NormaaliP"/>
              <w:rPr>
                <w:color w:val="000000"/>
              </w:rPr>
            </w:pPr>
            <w:r w:rsidRPr="00115168">
              <w:rPr>
                <w:color w:val="000000"/>
              </w:rPr>
              <w:t>lomake</w:t>
            </w:r>
          </w:p>
        </w:tc>
        <w:tc>
          <w:tcPr>
            <w:tcW w:w="1985" w:type="dxa"/>
          </w:tcPr>
          <w:p w14:paraId="6815BADD" w14:textId="77777777" w:rsidR="00AF3BBF" w:rsidRPr="00115168" w:rsidRDefault="00AF3BBF" w:rsidP="00460FC3">
            <w:pPr>
              <w:pStyle w:val="NormaaliP"/>
              <w:rPr>
                <w:color w:val="000000"/>
              </w:rPr>
            </w:pPr>
            <w:r w:rsidRPr="00115168">
              <w:rPr>
                <w:color w:val="000000"/>
              </w:rPr>
              <w:t>Kela</w:t>
            </w:r>
          </w:p>
        </w:tc>
        <w:tc>
          <w:tcPr>
            <w:tcW w:w="2126" w:type="dxa"/>
          </w:tcPr>
          <w:p w14:paraId="24AEAE3E" w14:textId="77777777" w:rsidR="00AF3BBF" w:rsidRPr="00115168" w:rsidRDefault="00AF3BBF" w:rsidP="00460FC3">
            <w:pPr>
              <w:pStyle w:val="NormaaliP"/>
              <w:rPr>
                <w:color w:val="000000"/>
              </w:rPr>
            </w:pPr>
            <w:r w:rsidRPr="00115168">
              <w:rPr>
                <w:color w:val="000000"/>
              </w:rPr>
              <w:t>versioituva</w:t>
            </w:r>
          </w:p>
        </w:tc>
      </w:tr>
      <w:tr w:rsidR="00AF3BBF" w14:paraId="10CD2FB1" w14:textId="77777777" w:rsidTr="00460FC3">
        <w:tc>
          <w:tcPr>
            <w:tcW w:w="2405" w:type="dxa"/>
          </w:tcPr>
          <w:p w14:paraId="4D4BFF4C" w14:textId="77777777" w:rsidR="00AF3BBF" w:rsidRPr="00115168" w:rsidRDefault="00AF3BBF" w:rsidP="00460FC3">
            <w:pPr>
              <w:pStyle w:val="NormaaliP"/>
              <w:rPr>
                <w:color w:val="000000"/>
              </w:rPr>
            </w:pPr>
            <w:r w:rsidRPr="00115168">
              <w:rPr>
                <w:color w:val="000000"/>
              </w:rPr>
              <w:t>Hoitotahto</w:t>
            </w:r>
          </w:p>
        </w:tc>
        <w:tc>
          <w:tcPr>
            <w:tcW w:w="1417" w:type="dxa"/>
          </w:tcPr>
          <w:p w14:paraId="778DEFF5" w14:textId="77777777" w:rsidR="00AF3BBF" w:rsidRPr="00115168" w:rsidRDefault="00AF3BBF" w:rsidP="00460FC3">
            <w:pPr>
              <w:pStyle w:val="NormaaliP"/>
              <w:rPr>
                <w:color w:val="000000"/>
              </w:rPr>
            </w:pPr>
            <w:r w:rsidRPr="00115168">
              <w:rPr>
                <w:color w:val="000000"/>
              </w:rPr>
              <w:t>lomake</w:t>
            </w:r>
          </w:p>
        </w:tc>
        <w:tc>
          <w:tcPr>
            <w:tcW w:w="1985" w:type="dxa"/>
          </w:tcPr>
          <w:p w14:paraId="1B3B72AE" w14:textId="77777777" w:rsidR="00AF3BBF" w:rsidRPr="00115168" w:rsidRDefault="00AF3BBF" w:rsidP="00460FC3">
            <w:pPr>
              <w:pStyle w:val="NormaaliP"/>
              <w:rPr>
                <w:color w:val="000000"/>
              </w:rPr>
            </w:pPr>
            <w:r w:rsidRPr="00115168">
              <w:rPr>
                <w:color w:val="000000"/>
              </w:rPr>
              <w:t>Kela</w:t>
            </w:r>
          </w:p>
        </w:tc>
        <w:tc>
          <w:tcPr>
            <w:tcW w:w="2126" w:type="dxa"/>
          </w:tcPr>
          <w:p w14:paraId="52AB4D9C" w14:textId="77777777" w:rsidR="00AF3BBF" w:rsidRPr="00115168" w:rsidRDefault="00AF3BBF" w:rsidP="00460FC3">
            <w:pPr>
              <w:pStyle w:val="NormaaliP"/>
              <w:rPr>
                <w:color w:val="000000"/>
              </w:rPr>
            </w:pPr>
            <w:r w:rsidRPr="00115168">
              <w:rPr>
                <w:color w:val="000000"/>
              </w:rPr>
              <w:t>versioituva</w:t>
            </w:r>
          </w:p>
        </w:tc>
      </w:tr>
      <w:tr w:rsidR="00AF3BBF" w14:paraId="76D3850D" w14:textId="77777777" w:rsidTr="00460FC3">
        <w:tc>
          <w:tcPr>
            <w:tcW w:w="2405" w:type="dxa"/>
          </w:tcPr>
          <w:p w14:paraId="2AAB60DC" w14:textId="77777777" w:rsidR="00AF3BBF" w:rsidRPr="00115168" w:rsidRDefault="00AF3BBF" w:rsidP="00460FC3">
            <w:pPr>
              <w:pStyle w:val="NormaaliP"/>
              <w:rPr>
                <w:color w:val="000000"/>
              </w:rPr>
            </w:pPr>
            <w:r w:rsidRPr="00115168">
              <w:rPr>
                <w:color w:val="000000"/>
              </w:rPr>
              <w:t>Potilaan informointimerkinnät</w:t>
            </w:r>
          </w:p>
        </w:tc>
        <w:tc>
          <w:tcPr>
            <w:tcW w:w="1417" w:type="dxa"/>
          </w:tcPr>
          <w:p w14:paraId="0BAF9D4F" w14:textId="77777777" w:rsidR="00AF3BBF" w:rsidRPr="00115168" w:rsidRDefault="00AF3BBF" w:rsidP="00460FC3">
            <w:pPr>
              <w:pStyle w:val="NormaaliP"/>
              <w:rPr>
                <w:color w:val="000000"/>
              </w:rPr>
            </w:pPr>
            <w:r w:rsidRPr="00115168">
              <w:rPr>
                <w:color w:val="000000"/>
              </w:rPr>
              <w:t>lomake</w:t>
            </w:r>
          </w:p>
        </w:tc>
        <w:tc>
          <w:tcPr>
            <w:tcW w:w="1985" w:type="dxa"/>
          </w:tcPr>
          <w:p w14:paraId="6B329AD1" w14:textId="77777777" w:rsidR="00AF3BBF" w:rsidRPr="00115168" w:rsidRDefault="00AF3BBF" w:rsidP="00460FC3">
            <w:pPr>
              <w:pStyle w:val="NormaaliP"/>
              <w:rPr>
                <w:color w:val="000000"/>
              </w:rPr>
            </w:pPr>
            <w:r w:rsidRPr="00115168">
              <w:rPr>
                <w:color w:val="000000"/>
              </w:rPr>
              <w:t>Kela</w:t>
            </w:r>
          </w:p>
        </w:tc>
        <w:tc>
          <w:tcPr>
            <w:tcW w:w="2126" w:type="dxa"/>
          </w:tcPr>
          <w:p w14:paraId="0F6A29D5" w14:textId="77777777" w:rsidR="00AF3BBF" w:rsidRPr="00115168" w:rsidRDefault="00AF3BBF" w:rsidP="00460FC3">
            <w:pPr>
              <w:pStyle w:val="NormaaliP"/>
              <w:rPr>
                <w:color w:val="000000"/>
              </w:rPr>
            </w:pPr>
            <w:r w:rsidRPr="00115168">
              <w:rPr>
                <w:color w:val="000000"/>
              </w:rPr>
              <w:t>versioituva</w:t>
            </w:r>
          </w:p>
        </w:tc>
      </w:tr>
      <w:tr w:rsidR="00AF3BBF" w14:paraId="74400940" w14:textId="77777777" w:rsidTr="00460FC3">
        <w:tc>
          <w:tcPr>
            <w:tcW w:w="2405" w:type="dxa"/>
          </w:tcPr>
          <w:p w14:paraId="2BA4382A" w14:textId="77777777" w:rsidR="00AF3BBF" w:rsidRPr="00115168" w:rsidRDefault="00AF3BBF" w:rsidP="00460FC3">
            <w:pPr>
              <w:pStyle w:val="NormaaliP"/>
              <w:rPr>
                <w:color w:val="000000"/>
              </w:rPr>
            </w:pPr>
            <w:r w:rsidRPr="00115168">
              <w:rPr>
                <w:color w:val="000000"/>
              </w:rPr>
              <w:t>Suostumu</w:t>
            </w:r>
            <w:r>
              <w:rPr>
                <w:color w:val="000000"/>
              </w:rPr>
              <w:t>s</w:t>
            </w:r>
          </w:p>
        </w:tc>
        <w:tc>
          <w:tcPr>
            <w:tcW w:w="1417" w:type="dxa"/>
          </w:tcPr>
          <w:p w14:paraId="560B6113" w14:textId="77777777" w:rsidR="00AF3BBF" w:rsidRPr="00115168" w:rsidRDefault="00AF3BBF" w:rsidP="00460FC3">
            <w:pPr>
              <w:pStyle w:val="NormaaliP"/>
              <w:rPr>
                <w:color w:val="000000"/>
              </w:rPr>
            </w:pPr>
            <w:r w:rsidRPr="00115168">
              <w:rPr>
                <w:color w:val="000000"/>
              </w:rPr>
              <w:t>lomake</w:t>
            </w:r>
          </w:p>
        </w:tc>
        <w:tc>
          <w:tcPr>
            <w:tcW w:w="1985" w:type="dxa"/>
          </w:tcPr>
          <w:p w14:paraId="0D97EA20" w14:textId="77777777" w:rsidR="00AF3BBF" w:rsidRPr="00115168" w:rsidRDefault="00AF3BBF" w:rsidP="00460FC3">
            <w:pPr>
              <w:pStyle w:val="NormaaliP"/>
              <w:rPr>
                <w:color w:val="000000"/>
              </w:rPr>
            </w:pPr>
            <w:r w:rsidRPr="00115168">
              <w:rPr>
                <w:color w:val="000000"/>
              </w:rPr>
              <w:t>Kela</w:t>
            </w:r>
          </w:p>
        </w:tc>
        <w:tc>
          <w:tcPr>
            <w:tcW w:w="2126" w:type="dxa"/>
          </w:tcPr>
          <w:p w14:paraId="17FD8766" w14:textId="77777777" w:rsidR="00AF3BBF" w:rsidRPr="00115168" w:rsidRDefault="00AF3BBF" w:rsidP="00460FC3">
            <w:pPr>
              <w:pStyle w:val="NormaaliP"/>
              <w:rPr>
                <w:color w:val="000000"/>
              </w:rPr>
            </w:pPr>
            <w:r w:rsidRPr="00115168">
              <w:rPr>
                <w:color w:val="000000"/>
              </w:rPr>
              <w:t>versioituva</w:t>
            </w:r>
          </w:p>
        </w:tc>
      </w:tr>
      <w:tr w:rsidR="00AF3BBF" w14:paraId="2D1720F7" w14:textId="77777777" w:rsidTr="00460FC3">
        <w:tc>
          <w:tcPr>
            <w:tcW w:w="2405" w:type="dxa"/>
          </w:tcPr>
          <w:p w14:paraId="57AFDB1A" w14:textId="77777777" w:rsidR="00AF3BBF" w:rsidRPr="00115168" w:rsidRDefault="00AF3BBF" w:rsidP="00460FC3">
            <w:pPr>
              <w:pStyle w:val="NormaaliP"/>
              <w:rPr>
                <w:color w:val="000000"/>
              </w:rPr>
            </w:pPr>
            <w:r w:rsidRPr="00115168">
              <w:rPr>
                <w:color w:val="000000"/>
              </w:rPr>
              <w:t>Potilastietojen luovutuskielto</w:t>
            </w:r>
          </w:p>
        </w:tc>
        <w:tc>
          <w:tcPr>
            <w:tcW w:w="1417" w:type="dxa"/>
          </w:tcPr>
          <w:p w14:paraId="10756238" w14:textId="77777777" w:rsidR="00AF3BBF" w:rsidRPr="00115168" w:rsidRDefault="00AF3BBF" w:rsidP="00460FC3">
            <w:pPr>
              <w:pStyle w:val="NormaaliP"/>
              <w:rPr>
                <w:color w:val="000000"/>
              </w:rPr>
            </w:pPr>
            <w:r w:rsidRPr="00115168">
              <w:rPr>
                <w:color w:val="000000"/>
              </w:rPr>
              <w:t>lomake</w:t>
            </w:r>
          </w:p>
        </w:tc>
        <w:tc>
          <w:tcPr>
            <w:tcW w:w="1985" w:type="dxa"/>
          </w:tcPr>
          <w:p w14:paraId="0245B5CB" w14:textId="77777777" w:rsidR="00AF3BBF" w:rsidRPr="00115168" w:rsidRDefault="00AF3BBF" w:rsidP="00460FC3">
            <w:pPr>
              <w:pStyle w:val="NormaaliP"/>
              <w:rPr>
                <w:color w:val="000000"/>
              </w:rPr>
            </w:pPr>
            <w:r w:rsidRPr="00115168">
              <w:rPr>
                <w:color w:val="000000"/>
              </w:rPr>
              <w:t>Kela</w:t>
            </w:r>
          </w:p>
        </w:tc>
        <w:tc>
          <w:tcPr>
            <w:tcW w:w="2126" w:type="dxa"/>
          </w:tcPr>
          <w:p w14:paraId="475BF01B" w14:textId="77777777" w:rsidR="00AF3BBF" w:rsidRPr="00115168" w:rsidRDefault="00AF3BBF" w:rsidP="00460FC3">
            <w:pPr>
              <w:pStyle w:val="NormaaliP"/>
              <w:rPr>
                <w:color w:val="000000"/>
              </w:rPr>
            </w:pPr>
            <w:r w:rsidRPr="00115168">
              <w:rPr>
                <w:color w:val="000000"/>
              </w:rPr>
              <w:t>versioituva</w:t>
            </w:r>
          </w:p>
        </w:tc>
      </w:tr>
      <w:tr w:rsidR="00AF3BBF" w14:paraId="01EF0EBC" w14:textId="77777777" w:rsidTr="00460FC3">
        <w:tc>
          <w:tcPr>
            <w:tcW w:w="2405" w:type="dxa"/>
          </w:tcPr>
          <w:p w14:paraId="6B587673" w14:textId="77777777" w:rsidR="00AF3BBF" w:rsidRPr="00115168" w:rsidRDefault="00AF3BBF" w:rsidP="00460FC3">
            <w:pPr>
              <w:pStyle w:val="NormaaliP"/>
              <w:rPr>
                <w:color w:val="000000"/>
              </w:rPr>
            </w:pPr>
            <w:r>
              <w:rPr>
                <w:color w:val="000000"/>
              </w:rPr>
              <w:t>L</w:t>
            </w:r>
            <w:r w:rsidRPr="002D37F4">
              <w:rPr>
                <w:color w:val="000000"/>
              </w:rPr>
              <w:t>ääkemääräystietojen luovutuskielto</w:t>
            </w:r>
          </w:p>
        </w:tc>
        <w:tc>
          <w:tcPr>
            <w:tcW w:w="1417" w:type="dxa"/>
          </w:tcPr>
          <w:p w14:paraId="3BC507FF" w14:textId="77777777" w:rsidR="00AF3BBF" w:rsidRPr="00115168" w:rsidRDefault="00AF3BBF" w:rsidP="00460FC3">
            <w:pPr>
              <w:pStyle w:val="NormaaliP"/>
              <w:rPr>
                <w:color w:val="000000"/>
              </w:rPr>
            </w:pPr>
            <w:r>
              <w:rPr>
                <w:color w:val="000000"/>
              </w:rPr>
              <w:t>lomake</w:t>
            </w:r>
          </w:p>
        </w:tc>
        <w:tc>
          <w:tcPr>
            <w:tcW w:w="1985" w:type="dxa"/>
          </w:tcPr>
          <w:p w14:paraId="10D0A2F9" w14:textId="77777777" w:rsidR="00AF3BBF" w:rsidRPr="00115168" w:rsidRDefault="00AF3BBF" w:rsidP="00460FC3">
            <w:pPr>
              <w:pStyle w:val="NormaaliP"/>
              <w:rPr>
                <w:color w:val="000000"/>
              </w:rPr>
            </w:pPr>
            <w:r>
              <w:rPr>
                <w:color w:val="000000"/>
              </w:rPr>
              <w:t>Kela</w:t>
            </w:r>
          </w:p>
        </w:tc>
        <w:tc>
          <w:tcPr>
            <w:tcW w:w="2126" w:type="dxa"/>
          </w:tcPr>
          <w:p w14:paraId="2F08DC10" w14:textId="77777777" w:rsidR="00AF3BBF" w:rsidRPr="00115168" w:rsidRDefault="00AF3BBF" w:rsidP="00460FC3">
            <w:pPr>
              <w:pStyle w:val="NormaaliP"/>
              <w:rPr>
                <w:color w:val="000000"/>
              </w:rPr>
            </w:pPr>
            <w:r>
              <w:rPr>
                <w:color w:val="000000"/>
              </w:rPr>
              <w:t>versioituva</w:t>
            </w:r>
          </w:p>
        </w:tc>
      </w:tr>
      <w:tr w:rsidR="00AF3BBF" w:rsidRPr="00115168" w14:paraId="729AFD07" w14:textId="77777777" w:rsidTr="00460FC3">
        <w:tc>
          <w:tcPr>
            <w:tcW w:w="2405" w:type="dxa"/>
          </w:tcPr>
          <w:p w14:paraId="4B14E942" w14:textId="77777777" w:rsidR="00AF3BBF" w:rsidRPr="00115168" w:rsidRDefault="00AF3BBF" w:rsidP="00460FC3">
            <w:pPr>
              <w:pStyle w:val="NormaaliP"/>
              <w:rPr>
                <w:color w:val="000000"/>
              </w:rPr>
            </w:pPr>
            <w:r w:rsidRPr="00115168">
              <w:rPr>
                <w:color w:val="000000"/>
              </w:rPr>
              <w:t>Terveys ja hoitosuunnitelma</w:t>
            </w:r>
            <w:r>
              <w:rPr>
                <w:color w:val="000000"/>
              </w:rPr>
              <w:t xml:space="preserve"> (erillinen määrittely)</w:t>
            </w:r>
          </w:p>
        </w:tc>
        <w:tc>
          <w:tcPr>
            <w:tcW w:w="1417" w:type="dxa"/>
          </w:tcPr>
          <w:p w14:paraId="7C457433" w14:textId="77777777" w:rsidR="00AF3BBF" w:rsidRPr="00646F40" w:rsidRDefault="00AF3BBF" w:rsidP="00460FC3">
            <w:pPr>
              <w:pStyle w:val="NormaaliP"/>
            </w:pPr>
            <w:r>
              <w:t>CDA R2 merkintä</w:t>
            </w:r>
          </w:p>
        </w:tc>
        <w:tc>
          <w:tcPr>
            <w:tcW w:w="1985" w:type="dxa"/>
          </w:tcPr>
          <w:p w14:paraId="0F87B69A" w14:textId="77777777" w:rsidR="00AF3BBF" w:rsidRPr="00115168" w:rsidRDefault="00AF3BBF" w:rsidP="00460FC3">
            <w:pPr>
              <w:pStyle w:val="NormaaliP"/>
              <w:rPr>
                <w:color w:val="000000"/>
              </w:rPr>
            </w:pPr>
            <w:r w:rsidRPr="00115168">
              <w:rPr>
                <w:color w:val="000000"/>
              </w:rPr>
              <w:t>terveydenhuollon toimintayksikkö</w:t>
            </w:r>
          </w:p>
        </w:tc>
        <w:tc>
          <w:tcPr>
            <w:tcW w:w="2126" w:type="dxa"/>
          </w:tcPr>
          <w:p w14:paraId="6474DEFA" w14:textId="77777777" w:rsidR="00AF3BBF" w:rsidRPr="00115168" w:rsidRDefault="00AF3BBF" w:rsidP="00460FC3">
            <w:pPr>
              <w:pStyle w:val="NormaaliP"/>
              <w:rPr>
                <w:color w:val="000000"/>
              </w:rPr>
            </w:pPr>
            <w:r w:rsidRPr="00115168">
              <w:rPr>
                <w:color w:val="000000"/>
              </w:rPr>
              <w:t>linkittyvä</w:t>
            </w:r>
          </w:p>
        </w:tc>
      </w:tr>
    </w:tbl>
    <w:p w14:paraId="3EE9D813" w14:textId="5A81DFE1" w:rsidR="00AF3BBF" w:rsidRDefault="00AF3BBF" w:rsidP="00AF3BBF">
      <w:pPr>
        <w:ind w:left="1418"/>
        <w:rPr>
          <w:b/>
        </w:rPr>
      </w:pPr>
      <w:r w:rsidRPr="003201BB">
        <w:rPr>
          <w:b/>
        </w:rPr>
        <w:t xml:space="preserve">Taulukko </w:t>
      </w:r>
      <w:r w:rsidR="00AF719D">
        <w:rPr>
          <w:b/>
        </w:rPr>
        <w:t>3</w:t>
      </w:r>
      <w:r>
        <w:rPr>
          <w:b/>
        </w:rPr>
        <w:t>.1</w:t>
      </w:r>
      <w:r w:rsidRPr="003201BB">
        <w:rPr>
          <w:b/>
        </w:rPr>
        <w:t xml:space="preserve"> Tiedonhallintapalvelun ylläpi</w:t>
      </w:r>
      <w:r>
        <w:rPr>
          <w:b/>
        </w:rPr>
        <w:t>dettävät</w:t>
      </w:r>
      <w:r w:rsidRPr="003201BB">
        <w:rPr>
          <w:b/>
        </w:rPr>
        <w:t xml:space="preserve"> asiakirjat</w:t>
      </w:r>
    </w:p>
    <w:p w14:paraId="2D6399ED" w14:textId="77777777" w:rsidR="00AF3BBF" w:rsidRPr="00864A7F" w:rsidRDefault="00AF3BBF" w:rsidP="00460FC3">
      <w:pPr>
        <w:pStyle w:val="Otsikko2"/>
      </w:pPr>
      <w:bookmarkStart w:id="76" w:name="_Toc428793951"/>
      <w:r w:rsidRPr="00864A7F">
        <w:t>Elinluovutus</w:t>
      </w:r>
      <w:r>
        <w:t>tahto</w:t>
      </w:r>
      <w:bookmarkEnd w:id="76"/>
      <w:r>
        <w:t xml:space="preserve"> </w:t>
      </w:r>
    </w:p>
    <w:p w14:paraId="6114F2C9" w14:textId="48FF646A" w:rsidR="00AF3BBF" w:rsidRPr="00737199" w:rsidRDefault="00AF3BBF" w:rsidP="00AF3BBF">
      <w:pPr>
        <w:ind w:left="1420"/>
      </w:pPr>
      <w:r>
        <w:t>K</w:t>
      </w:r>
      <w:r w:rsidRPr="00864A7F">
        <w:t xml:space="preserve">äsitellään tarkemmin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Elinluovutustahto-asiakirjan rakenne löytyy THL:n koodistopalvelimelta.</w:t>
      </w:r>
    </w:p>
    <w:p w14:paraId="1B25A788" w14:textId="77777777" w:rsidR="00AF3BBF" w:rsidRPr="00864A7F" w:rsidRDefault="00AF3BBF" w:rsidP="00460FC3">
      <w:pPr>
        <w:pStyle w:val="Otsikko2"/>
      </w:pPr>
      <w:bookmarkStart w:id="77" w:name="_Toc232298479"/>
      <w:bookmarkStart w:id="78" w:name="_Toc428793952"/>
      <w:r w:rsidRPr="00864A7F">
        <w:t>Hoitotahto</w:t>
      </w:r>
      <w:bookmarkEnd w:id="77"/>
      <w:bookmarkEnd w:id="78"/>
      <w:r>
        <w:t xml:space="preserve"> </w:t>
      </w:r>
    </w:p>
    <w:p w14:paraId="0E98D9F6" w14:textId="6AFAAA6D" w:rsidR="00AF3BBF" w:rsidRDefault="00AF3BBF" w:rsidP="00AF3BBF">
      <w:pPr>
        <w:ind w:left="1418"/>
      </w:pPr>
      <w:r>
        <w:t>K</w:t>
      </w:r>
      <w:r w:rsidRPr="00864A7F">
        <w:t>äsitellään tarkemmin</w:t>
      </w:r>
      <w:r w:rsidR="00A26AB1">
        <w:t xml:space="preserve"> Potilastiedon arkiston</w:t>
      </w:r>
      <w:r w:rsidRPr="00864A7F">
        <w:t xml:space="preserve">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Hoitotahto-asiakirjan rakenne löytyy THL:n koodistopalvelimelta.</w:t>
      </w:r>
    </w:p>
    <w:p w14:paraId="18EE65C5" w14:textId="77777777" w:rsidR="00AF3BBF" w:rsidRDefault="00AF3BBF" w:rsidP="00460FC3">
      <w:pPr>
        <w:pStyle w:val="Otsikko2"/>
      </w:pPr>
      <w:bookmarkStart w:id="79" w:name="_Toc428793953"/>
      <w:r>
        <w:t>Informointiasiakirja</w:t>
      </w:r>
      <w:bookmarkEnd w:id="79"/>
      <w:r w:rsidRPr="00D86457">
        <w:t xml:space="preserve"> </w:t>
      </w:r>
    </w:p>
    <w:p w14:paraId="0CC30146" w14:textId="2E81A1BF" w:rsidR="00AF3BBF" w:rsidRPr="00F524EE" w:rsidRDefault="00AF3BBF" w:rsidP="00AF3BBF">
      <w:pPr>
        <w:ind w:left="1418"/>
      </w:pPr>
      <w:r>
        <w:t xml:space="preserve">Käsitellään tarkemmin </w:t>
      </w:r>
      <w:r w:rsidR="00A26AB1">
        <w:t xml:space="preserve">Potilastiedon arkiston </w:t>
      </w:r>
      <w:proofErr w:type="spellStart"/>
      <w:r>
        <w:t>Medica</w:t>
      </w:r>
      <w:r w:rsidRPr="00F524EE">
        <w:t>l</w:t>
      </w:r>
      <w:proofErr w:type="spellEnd"/>
      <w:r w:rsidRPr="00F524EE">
        <w:t xml:space="preserve"> </w:t>
      </w:r>
      <w:proofErr w:type="spellStart"/>
      <w:r w:rsidRPr="00F524EE">
        <w:t>Records</w:t>
      </w:r>
      <w:proofErr w:type="spellEnd"/>
      <w:r w:rsidRPr="00F524EE">
        <w:t xml:space="preserve"> sanomat luvussa 6</w:t>
      </w:r>
      <w:r w:rsidR="00EC34DE">
        <w:t xml:space="preserve"> [7]</w:t>
      </w:r>
      <w:r w:rsidRPr="00F524EE">
        <w:t>.</w:t>
      </w:r>
      <w:r>
        <w:t xml:space="preserve"> Informointi-asiakirjan rakenne löytyy THL:n koodistopalvelimelta.</w:t>
      </w:r>
    </w:p>
    <w:p w14:paraId="30149194" w14:textId="77777777" w:rsidR="00AF3BBF" w:rsidRDefault="00AF3BBF" w:rsidP="00460FC3">
      <w:pPr>
        <w:pStyle w:val="Otsikko2"/>
      </w:pPr>
      <w:bookmarkStart w:id="80" w:name="_Toc428793954"/>
      <w:r w:rsidRPr="00F16EB7">
        <w:t>Suostumu</w:t>
      </w:r>
      <w:r>
        <w:t>sasiakirja</w:t>
      </w:r>
      <w:bookmarkEnd w:id="80"/>
      <w:r w:rsidRPr="00F16EB7">
        <w:t xml:space="preserve"> </w:t>
      </w:r>
    </w:p>
    <w:p w14:paraId="2021A89E" w14:textId="748DA599"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Suostumusasiakirjan rakenne löytyy THL:n koodistopalvelimelta.</w:t>
      </w:r>
    </w:p>
    <w:p w14:paraId="464E84AC" w14:textId="77777777" w:rsidR="00AF3BBF" w:rsidRPr="00864A7F" w:rsidRDefault="00AF3BBF" w:rsidP="00460FC3">
      <w:pPr>
        <w:pStyle w:val="Otsikko2"/>
      </w:pPr>
      <w:bookmarkStart w:id="81" w:name="_Toc428793955"/>
      <w:r>
        <w:t>Kieltoasiakirjat</w:t>
      </w:r>
      <w:bookmarkEnd w:id="81"/>
      <w:r w:rsidRPr="00F16EB7">
        <w:t xml:space="preserve"> </w:t>
      </w:r>
    </w:p>
    <w:p w14:paraId="4D449B11" w14:textId="7B2610F1"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Kieltoasiakirjan rakenne löytyy THL:n koodistopalvelimelta.</w:t>
      </w:r>
    </w:p>
    <w:p w14:paraId="5BFDBA2F" w14:textId="77777777" w:rsidR="00AF3BBF" w:rsidRDefault="00AF3BBF" w:rsidP="00460FC3">
      <w:pPr>
        <w:pStyle w:val="Otsikko2"/>
      </w:pPr>
      <w:bookmarkStart w:id="82" w:name="_Toc415574783"/>
      <w:bookmarkStart w:id="83" w:name="_Toc415662697"/>
      <w:bookmarkStart w:id="84" w:name="_Toc418067996"/>
      <w:bookmarkStart w:id="85" w:name="_Toc418075570"/>
      <w:bookmarkStart w:id="86" w:name="_Toc418083130"/>
      <w:bookmarkStart w:id="87" w:name="_Toc418163531"/>
      <w:bookmarkStart w:id="88" w:name="_Toc420317414"/>
      <w:bookmarkStart w:id="89" w:name="_Toc415574784"/>
      <w:bookmarkStart w:id="90" w:name="_Toc415662698"/>
      <w:bookmarkStart w:id="91" w:name="_Toc418067997"/>
      <w:bookmarkStart w:id="92" w:name="_Toc418075571"/>
      <w:bookmarkStart w:id="93" w:name="_Toc418083131"/>
      <w:bookmarkStart w:id="94" w:name="_Toc418163532"/>
      <w:bookmarkStart w:id="95" w:name="_Toc420317415"/>
      <w:bookmarkStart w:id="96" w:name="_Toc428793956"/>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DA1D6B">
        <w:t>Terveys ja hoitosuunnitelma</w:t>
      </w:r>
      <w:bookmarkEnd w:id="96"/>
      <w:r w:rsidRPr="00DA1D6B">
        <w:t xml:space="preserve"> </w:t>
      </w:r>
    </w:p>
    <w:p w14:paraId="178381C7" w14:textId="41405D1E" w:rsidR="00307ECF" w:rsidRDefault="00AF3BBF" w:rsidP="003748F6">
      <w:pPr>
        <w:ind w:left="1418"/>
      </w:pPr>
      <w:r>
        <w:t xml:space="preserve">Käsitellään tarkemmin Terveys- ja hoitosuunnitelma – CDA R2 potilaskertomusrakenne </w:t>
      </w:r>
      <w:proofErr w:type="gramStart"/>
      <w:r w:rsidR="00EC34DE">
        <w:t>–</w:t>
      </w:r>
      <w:r>
        <w:t>määrittelyssä</w:t>
      </w:r>
      <w:proofErr w:type="gramEnd"/>
      <w:r w:rsidR="00EC34DE">
        <w:t xml:space="preserve"> [6]</w:t>
      </w:r>
      <w:r>
        <w:t>, jonka tuorein versio löytyy Kanta-sivustolta.</w:t>
      </w:r>
    </w:p>
    <w:p w14:paraId="10DA9007" w14:textId="77777777" w:rsidR="00307ECF" w:rsidRDefault="00307ECF">
      <w:pPr>
        <w:spacing w:before="0"/>
        <w:ind w:left="0"/>
      </w:pPr>
      <w:r>
        <w:br w:type="page"/>
      </w:r>
    </w:p>
    <w:p w14:paraId="2BD42886" w14:textId="77777777" w:rsidR="00307ECF" w:rsidRDefault="00307ECF" w:rsidP="00307ECF">
      <w:pPr>
        <w:pStyle w:val="Otsikko1"/>
      </w:pPr>
      <w:bookmarkStart w:id="97" w:name="_Toc413939622"/>
      <w:bookmarkStart w:id="98" w:name="_Toc428793957"/>
      <w:proofErr w:type="gramStart"/>
      <w:r>
        <w:t>Viitatut määritykset</w:t>
      </w:r>
      <w:bookmarkEnd w:id="97"/>
      <w:bookmarkEnd w:id="98"/>
      <w:proofErr w:type="gramEnd"/>
    </w:p>
    <w:p w14:paraId="1170A381" w14:textId="474B9C15" w:rsidR="00307ECF" w:rsidRPr="00307ECF" w:rsidRDefault="00307ECF" w:rsidP="00307ECF">
      <w:pPr>
        <w:ind w:left="0"/>
      </w:pPr>
      <w:r>
        <w:t xml:space="preserve">Alla on listattu määrittelyt, joihin tässä dokumentissa viitataan. Huom. alla olevat versiot ovat olleet voimassa tämän dokumentin kirjoitushetkellä. Uusimmat versiot löytyvät kanta.fi sivustolta ja THL julkaisuista. Eri dokumentteja lukiessa on huomioitava, mitkä versiot ovat käytännössä käytössä. </w:t>
      </w:r>
    </w:p>
    <w:p w14:paraId="05235734" w14:textId="77777777" w:rsidR="00307ECF" w:rsidRDefault="00307ECF" w:rsidP="00307ECF"/>
    <w:tbl>
      <w:tblPr>
        <w:tblStyle w:val="TaulukkoRuudukko"/>
        <w:tblW w:w="0" w:type="auto"/>
        <w:tblLayout w:type="fixed"/>
        <w:tblLook w:val="04A0" w:firstRow="1" w:lastRow="0" w:firstColumn="1" w:lastColumn="0" w:noHBand="0" w:noVBand="1"/>
      </w:tblPr>
      <w:tblGrid>
        <w:gridCol w:w="334"/>
        <w:gridCol w:w="3743"/>
        <w:gridCol w:w="5778"/>
      </w:tblGrid>
      <w:tr w:rsidR="00307ECF" w14:paraId="58D19F22" w14:textId="77777777" w:rsidTr="00307ECF">
        <w:tc>
          <w:tcPr>
            <w:tcW w:w="334" w:type="dxa"/>
          </w:tcPr>
          <w:p w14:paraId="2767C2D4" w14:textId="39F37C70" w:rsidR="00307ECF" w:rsidRDefault="00307ECF" w:rsidP="00307ECF">
            <w:pPr>
              <w:spacing w:before="0"/>
              <w:ind w:left="0"/>
            </w:pPr>
            <w:r>
              <w:t>1</w:t>
            </w:r>
          </w:p>
        </w:tc>
        <w:tc>
          <w:tcPr>
            <w:tcW w:w="3743" w:type="dxa"/>
          </w:tcPr>
          <w:p w14:paraId="3896B670" w14:textId="53C010A9" w:rsidR="00307ECF" w:rsidRPr="00307ECF" w:rsidRDefault="00307ECF" w:rsidP="00307ECF">
            <w:pPr>
              <w:spacing w:before="0"/>
              <w:ind w:left="0"/>
            </w:pPr>
            <w:r w:rsidRPr="00307ECF">
              <w:t>Tiedonhallintapalvelun periaatteet ja toiminnallinen määrittely</w:t>
            </w:r>
            <w:r>
              <w:t>, 2014, THL</w:t>
            </w:r>
          </w:p>
        </w:tc>
        <w:tc>
          <w:tcPr>
            <w:tcW w:w="5778" w:type="dxa"/>
          </w:tcPr>
          <w:p w14:paraId="08E1C866" w14:textId="29F7310C" w:rsidR="00307ECF" w:rsidRDefault="00307ECF" w:rsidP="00307ECF">
            <w:pPr>
              <w:spacing w:before="0"/>
              <w:ind w:left="0"/>
            </w:pPr>
            <w:r w:rsidRPr="00307ECF">
              <w:t>https</w:t>
            </w:r>
            <w:proofErr w:type="gramStart"/>
            <w:r w:rsidRPr="00307ECF">
              <w:t>://</w:t>
            </w:r>
            <w:proofErr w:type="gramEnd"/>
            <w:r w:rsidRPr="00307ECF">
              <w:t>www.julkari.fi/bitstream/handle/10024/116910/URN_ISBN_978-952-302-345-1.pdf?sequence=1</w:t>
            </w:r>
          </w:p>
        </w:tc>
      </w:tr>
      <w:tr w:rsidR="00307ECF" w14:paraId="697123BB" w14:textId="77777777" w:rsidTr="00307ECF">
        <w:tc>
          <w:tcPr>
            <w:tcW w:w="334" w:type="dxa"/>
          </w:tcPr>
          <w:p w14:paraId="6112AC0B" w14:textId="4CF9A9CF" w:rsidR="00307ECF" w:rsidRDefault="00307ECF" w:rsidP="00307ECF">
            <w:pPr>
              <w:spacing w:before="0"/>
              <w:ind w:left="0"/>
            </w:pPr>
            <w:r>
              <w:t>2</w:t>
            </w:r>
          </w:p>
        </w:tc>
        <w:tc>
          <w:tcPr>
            <w:tcW w:w="3743" w:type="dxa"/>
          </w:tcPr>
          <w:p w14:paraId="7CD2D063" w14:textId="266E3B94" w:rsidR="00307ECF" w:rsidRDefault="00307ECF" w:rsidP="00307ECF">
            <w:pPr>
              <w:spacing w:before="0"/>
              <w:ind w:left="0"/>
            </w:pPr>
            <w:r w:rsidRPr="00307ECF">
              <w:t xml:space="preserve">Potilastiedon arkiston CDA R2 </w:t>
            </w:r>
            <w:proofErr w:type="spellStart"/>
            <w:r w:rsidRPr="00307ECF">
              <w:t>Header</w:t>
            </w:r>
            <w:proofErr w:type="spellEnd"/>
            <w:r w:rsidRPr="00307ECF">
              <w:t>, V4.65</w:t>
            </w:r>
            <w:r>
              <w:t>, Kela &amp; HL7 Finland</w:t>
            </w:r>
          </w:p>
        </w:tc>
        <w:tc>
          <w:tcPr>
            <w:tcW w:w="5778" w:type="dxa"/>
          </w:tcPr>
          <w:p w14:paraId="3E915B87" w14:textId="263E1453" w:rsidR="00307ECF" w:rsidRDefault="00307ECF" w:rsidP="00307ECF">
            <w:pPr>
              <w:spacing w:before="0"/>
              <w:ind w:left="0"/>
            </w:pPr>
            <w:r w:rsidRPr="00307ECF">
              <w:t>http://www.kanta.fi/fi/web/ammattilaisille/hl7</w:t>
            </w:r>
          </w:p>
        </w:tc>
      </w:tr>
      <w:tr w:rsidR="00307ECF" w14:paraId="6E18DE9B" w14:textId="77777777" w:rsidTr="00307ECF">
        <w:tc>
          <w:tcPr>
            <w:tcW w:w="334" w:type="dxa"/>
          </w:tcPr>
          <w:p w14:paraId="6AAB1584" w14:textId="20F441DE" w:rsidR="00307ECF" w:rsidRDefault="00307ECF" w:rsidP="00307ECF">
            <w:pPr>
              <w:spacing w:before="0"/>
              <w:ind w:left="0"/>
            </w:pPr>
            <w:r>
              <w:t>3</w:t>
            </w:r>
          </w:p>
        </w:tc>
        <w:tc>
          <w:tcPr>
            <w:tcW w:w="3743" w:type="dxa"/>
          </w:tcPr>
          <w:p w14:paraId="3474A708" w14:textId="642B52AF" w:rsidR="00307ECF" w:rsidRDefault="00330DD0" w:rsidP="00307ECF">
            <w:pPr>
              <w:spacing w:before="0"/>
              <w:ind w:left="0"/>
            </w:pPr>
            <w:r w:rsidRPr="00330DD0">
              <w:t>Potilastiedon arkiston asiakirjojen kuvailutiedot</w:t>
            </w:r>
            <w:r w:rsidR="00307ECF">
              <w:t>, v2.39</w:t>
            </w:r>
            <w:r w:rsidR="00EC34DE">
              <w:t>, Kela &amp; HL7 Finland</w:t>
            </w:r>
          </w:p>
        </w:tc>
        <w:tc>
          <w:tcPr>
            <w:tcW w:w="5778" w:type="dxa"/>
          </w:tcPr>
          <w:p w14:paraId="7A38BF89" w14:textId="7EA137E1" w:rsidR="00307ECF" w:rsidRDefault="00307ECF" w:rsidP="00307ECF">
            <w:pPr>
              <w:spacing w:before="0"/>
              <w:ind w:left="0"/>
            </w:pPr>
            <w:r w:rsidRPr="00307ECF">
              <w:t>http://www.kanta.fi/fi/web/ammattilaisille/potilastiedon-arkiston-maarittelyt</w:t>
            </w:r>
          </w:p>
        </w:tc>
      </w:tr>
      <w:tr w:rsidR="00307ECF" w14:paraId="2B4A88E1" w14:textId="77777777" w:rsidTr="00307ECF">
        <w:tc>
          <w:tcPr>
            <w:tcW w:w="334" w:type="dxa"/>
          </w:tcPr>
          <w:p w14:paraId="0B01D1EB" w14:textId="558FA90E" w:rsidR="00307ECF" w:rsidRDefault="00307ECF" w:rsidP="00307ECF">
            <w:pPr>
              <w:spacing w:before="0"/>
              <w:ind w:left="0"/>
            </w:pPr>
            <w:r>
              <w:t>4</w:t>
            </w:r>
          </w:p>
        </w:tc>
        <w:tc>
          <w:tcPr>
            <w:tcW w:w="3743" w:type="dxa"/>
          </w:tcPr>
          <w:p w14:paraId="4B20D978" w14:textId="17EF97AE" w:rsidR="00307ECF" w:rsidRDefault="00EC34DE" w:rsidP="00307ECF">
            <w:pPr>
              <w:spacing w:before="0"/>
              <w:ind w:left="0"/>
            </w:pPr>
            <w:r w:rsidRPr="00EC34DE">
              <w:t>Potilastiedon arkiston Kertomus ja lomakkeet, v5.10</w:t>
            </w:r>
            <w:r>
              <w:t xml:space="preserve">, Kela &amp; HL7 Finland </w:t>
            </w:r>
          </w:p>
        </w:tc>
        <w:tc>
          <w:tcPr>
            <w:tcW w:w="5778" w:type="dxa"/>
          </w:tcPr>
          <w:p w14:paraId="46439F7E" w14:textId="339B75B6" w:rsidR="00307ECF" w:rsidRDefault="00307ECF" w:rsidP="00307ECF">
            <w:pPr>
              <w:spacing w:before="0"/>
              <w:ind w:left="0"/>
            </w:pPr>
            <w:r w:rsidRPr="00307ECF">
              <w:t>http://www.kanta.fi/fi/web/ammattilaisille/hl7</w:t>
            </w:r>
          </w:p>
        </w:tc>
      </w:tr>
      <w:tr w:rsidR="00307ECF" w14:paraId="5CCA4872" w14:textId="77777777" w:rsidTr="00307ECF">
        <w:tc>
          <w:tcPr>
            <w:tcW w:w="334" w:type="dxa"/>
          </w:tcPr>
          <w:p w14:paraId="0219FC5F" w14:textId="03555BE6" w:rsidR="00307ECF" w:rsidRDefault="00307ECF" w:rsidP="00307ECF">
            <w:pPr>
              <w:spacing w:before="0"/>
              <w:ind w:left="0"/>
            </w:pPr>
            <w:r>
              <w:t>5</w:t>
            </w:r>
          </w:p>
        </w:tc>
        <w:tc>
          <w:tcPr>
            <w:tcW w:w="3743" w:type="dxa"/>
          </w:tcPr>
          <w:p w14:paraId="6571ECFD" w14:textId="502DBC60" w:rsidR="00307ECF" w:rsidRDefault="00EC34DE" w:rsidP="00307ECF">
            <w:pPr>
              <w:spacing w:before="0"/>
              <w:ind w:left="0"/>
            </w:pPr>
            <w:r w:rsidRPr="00EC34DE">
              <w:t>Potilastietojärjestelmien käyttötapaukset, v 2.10</w:t>
            </w:r>
            <w:r>
              <w:t>, Kela &amp; THL</w:t>
            </w:r>
          </w:p>
        </w:tc>
        <w:tc>
          <w:tcPr>
            <w:tcW w:w="5778" w:type="dxa"/>
          </w:tcPr>
          <w:p w14:paraId="5E9D8A2A" w14:textId="1DABE7A8" w:rsidR="00307ECF" w:rsidRDefault="00EC34DE" w:rsidP="00307ECF">
            <w:pPr>
              <w:spacing w:before="0"/>
              <w:ind w:left="0"/>
            </w:pPr>
            <w:r w:rsidRPr="00307ECF">
              <w:t>http://www.kanta.fi/fi/web/ammattilaisille/potilastiedon-arkiston-maarittelyt</w:t>
            </w:r>
          </w:p>
        </w:tc>
      </w:tr>
      <w:tr w:rsidR="00EC34DE" w14:paraId="319DF364" w14:textId="77777777" w:rsidTr="00307ECF">
        <w:tc>
          <w:tcPr>
            <w:tcW w:w="334" w:type="dxa"/>
          </w:tcPr>
          <w:p w14:paraId="63D43B98" w14:textId="7250F738" w:rsidR="00EC34DE" w:rsidRDefault="00EC34DE" w:rsidP="00307ECF">
            <w:pPr>
              <w:spacing w:before="0"/>
              <w:ind w:left="0"/>
            </w:pPr>
            <w:r>
              <w:t>6</w:t>
            </w:r>
          </w:p>
        </w:tc>
        <w:tc>
          <w:tcPr>
            <w:tcW w:w="3743" w:type="dxa"/>
          </w:tcPr>
          <w:p w14:paraId="5FFF33DF" w14:textId="1461A4FD" w:rsidR="00EC34DE" w:rsidRDefault="00EC34DE" w:rsidP="00307ECF">
            <w:pPr>
              <w:spacing w:before="0"/>
              <w:ind w:left="0"/>
            </w:pPr>
            <w:r w:rsidRPr="00EC34DE">
              <w:t>Terveys- ja hoitosuunnitelma - CDA R2 potilaskertomusrakenne, v1.20</w:t>
            </w:r>
            <w:r>
              <w:t>, Kela &amp; HL7 Finland</w:t>
            </w:r>
          </w:p>
        </w:tc>
        <w:tc>
          <w:tcPr>
            <w:tcW w:w="5778" w:type="dxa"/>
          </w:tcPr>
          <w:p w14:paraId="5C75E34D" w14:textId="01032FE4" w:rsidR="00EC34DE" w:rsidRDefault="00EC34DE" w:rsidP="00EC34DE">
            <w:pPr>
              <w:tabs>
                <w:tab w:val="left" w:pos="855"/>
              </w:tabs>
              <w:spacing w:before="0"/>
              <w:ind w:left="0"/>
            </w:pPr>
            <w:r w:rsidRPr="00307ECF">
              <w:t>http://www.kanta.fi/fi/web/ammattilaisille/hl7</w:t>
            </w:r>
          </w:p>
        </w:tc>
      </w:tr>
      <w:tr w:rsidR="00EC34DE" w14:paraId="1C55A802" w14:textId="77777777" w:rsidTr="00307ECF">
        <w:tc>
          <w:tcPr>
            <w:tcW w:w="334" w:type="dxa"/>
          </w:tcPr>
          <w:p w14:paraId="0FA03A79" w14:textId="2E461419" w:rsidR="00EC34DE" w:rsidRDefault="00EC34DE" w:rsidP="00307ECF">
            <w:pPr>
              <w:spacing w:before="0"/>
              <w:ind w:left="0"/>
            </w:pPr>
            <w:r>
              <w:t>7</w:t>
            </w:r>
          </w:p>
        </w:tc>
        <w:tc>
          <w:tcPr>
            <w:tcW w:w="3743" w:type="dxa"/>
          </w:tcPr>
          <w:p w14:paraId="10EFF945" w14:textId="4C387DFC" w:rsidR="00EC34DE" w:rsidRDefault="00EC34DE" w:rsidP="00307ECF">
            <w:pPr>
              <w:spacing w:before="0"/>
              <w:ind w:left="0"/>
            </w:pPr>
            <w:r w:rsidRPr="00EC34DE">
              <w:t xml:space="preserve">Potilastiedon arkiston </w:t>
            </w:r>
            <w:proofErr w:type="spellStart"/>
            <w:r w:rsidRPr="00EC34DE">
              <w:t>Medical</w:t>
            </w:r>
            <w:proofErr w:type="spellEnd"/>
            <w:r w:rsidRPr="00EC34DE">
              <w:t xml:space="preserve"> </w:t>
            </w:r>
            <w:proofErr w:type="spellStart"/>
            <w:r w:rsidRPr="00EC34DE">
              <w:t>Records</w:t>
            </w:r>
            <w:proofErr w:type="spellEnd"/>
            <w:r w:rsidRPr="00EC34DE">
              <w:t>, V2.01</w:t>
            </w:r>
          </w:p>
        </w:tc>
        <w:tc>
          <w:tcPr>
            <w:tcW w:w="5778" w:type="dxa"/>
          </w:tcPr>
          <w:p w14:paraId="613A8037" w14:textId="64B95998" w:rsidR="00EC34DE" w:rsidRDefault="00EC34DE" w:rsidP="00EC34DE">
            <w:pPr>
              <w:tabs>
                <w:tab w:val="left" w:pos="855"/>
              </w:tabs>
              <w:spacing w:before="0"/>
              <w:ind w:left="0"/>
            </w:pPr>
            <w:r w:rsidRPr="00307ECF">
              <w:t>http://www.kanta.fi/fi/web/ammattilaisille/hl7</w:t>
            </w:r>
          </w:p>
        </w:tc>
      </w:tr>
    </w:tbl>
    <w:p w14:paraId="380ADD94" w14:textId="77777777" w:rsidR="007B353B" w:rsidRPr="00864A7F" w:rsidRDefault="007B353B" w:rsidP="00307ECF">
      <w:pPr>
        <w:ind w:left="0"/>
      </w:pPr>
    </w:p>
    <w:sectPr w:rsidR="007B353B" w:rsidRPr="00864A7F" w:rsidSect="00AA0A5E">
      <w:headerReference w:type="even" r:id="rId19"/>
      <w:headerReference w:type="default" r:id="rId20"/>
      <w:footnotePr>
        <w:numRestart w:val="eachSect"/>
      </w:footnotePr>
      <w:pgSz w:w="11907" w:h="16840" w:code="9"/>
      <w:pgMar w:top="1287" w:right="1134" w:bottom="1242"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9BE8C" w14:textId="77777777" w:rsidR="00392168" w:rsidRDefault="00392168">
      <w:r>
        <w:separator/>
      </w:r>
    </w:p>
  </w:endnote>
  <w:endnote w:type="continuationSeparator" w:id="0">
    <w:p w14:paraId="0A55F7CF" w14:textId="77777777" w:rsidR="00392168" w:rsidRDefault="00392168">
      <w:r>
        <w:continuationSeparator/>
      </w:r>
    </w:p>
  </w:endnote>
  <w:endnote w:type="continuationNotice" w:id="1">
    <w:p w14:paraId="58012530" w14:textId="77777777" w:rsidR="00392168" w:rsidRDefault="0039216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ayout w:type="fixed"/>
      <w:tblLook w:val="0000" w:firstRow="0" w:lastRow="0" w:firstColumn="0" w:lastColumn="0" w:noHBand="0" w:noVBand="0"/>
    </w:tblPr>
    <w:tblGrid>
      <w:gridCol w:w="3271"/>
      <w:gridCol w:w="3379"/>
      <w:gridCol w:w="2706"/>
    </w:tblGrid>
    <w:tr w:rsidR="00392168" w14:paraId="17838224" w14:textId="77777777">
      <w:tc>
        <w:tcPr>
          <w:tcW w:w="3271" w:type="dxa"/>
        </w:tcPr>
        <w:p w14:paraId="17838221" w14:textId="77777777" w:rsidR="00392168" w:rsidRDefault="00392168">
          <w:proofErr w:type="spellStart"/>
          <w:r>
            <w:t>SysOpen</w:t>
          </w:r>
          <w:proofErr w:type="spellEnd"/>
          <w:r>
            <w:t xml:space="preserve"> Oyj</w:t>
          </w:r>
        </w:p>
      </w:tc>
      <w:tc>
        <w:tcPr>
          <w:tcW w:w="3379" w:type="dxa"/>
        </w:tcPr>
        <w:p w14:paraId="17838222" w14:textId="77777777" w:rsidR="00392168" w:rsidRDefault="00392168">
          <w:r>
            <w:t>LUOTTAMUKSELLINEN</w:t>
          </w:r>
        </w:p>
      </w:tc>
      <w:tc>
        <w:tcPr>
          <w:tcW w:w="2706" w:type="dxa"/>
        </w:tcPr>
        <w:p w14:paraId="17838223" w14:textId="77777777" w:rsidR="00392168" w:rsidRDefault="00392168">
          <w:pPr>
            <w:rPr>
              <w:rFonts w:ascii="Helvetica" w:hAnsi="Helvetica"/>
              <w:sz w:val="16"/>
              <w:lang w:val="en-GB"/>
            </w:rPr>
          </w:pPr>
          <w:r>
            <w:rPr>
              <w:sz w:val="16"/>
              <w:lang w:val="en-GB"/>
            </w:rPr>
            <w:t xml:space="preserve">Copyright </w:t>
          </w:r>
          <w:r>
            <w:rPr>
              <w:position w:val="6"/>
              <w:sz w:val="14"/>
            </w:rPr>
            <w:fldChar w:fldCharType="begin"/>
          </w:r>
          <w:r>
            <w:rPr>
              <w:position w:val="6"/>
              <w:sz w:val="14"/>
              <w:lang w:val="en-GB"/>
            </w:rPr>
            <w:instrText>SYMBOL 227 \f "Symbol"</w:instrText>
          </w:r>
          <w:r>
            <w:rPr>
              <w:position w:val="6"/>
              <w:sz w:val="14"/>
            </w:rPr>
            <w:fldChar w:fldCharType="end"/>
          </w:r>
          <w:r>
            <w:rPr>
              <w:sz w:val="16"/>
              <w:lang w:val="en-GB"/>
            </w:rPr>
            <w:t xml:space="preserve"> </w:t>
          </w:r>
          <w:r>
            <w:rPr>
              <w:sz w:val="16"/>
            </w:rPr>
            <w:fldChar w:fldCharType="begin"/>
          </w:r>
          <w:r>
            <w:rPr>
              <w:sz w:val="16"/>
            </w:rPr>
            <w:instrText>SAVEDATE \@ "yyyy"</w:instrText>
          </w:r>
          <w:r>
            <w:rPr>
              <w:sz w:val="16"/>
            </w:rPr>
            <w:fldChar w:fldCharType="separate"/>
          </w:r>
          <w:r w:rsidR="00923E50">
            <w:rPr>
              <w:noProof/>
              <w:sz w:val="16"/>
            </w:rPr>
            <w:t>2016</w:t>
          </w:r>
          <w:r>
            <w:rPr>
              <w:sz w:val="16"/>
            </w:rPr>
            <w:fldChar w:fldCharType="end"/>
          </w:r>
          <w:r>
            <w:rPr>
              <w:sz w:val="16"/>
              <w:lang w:val="en-GB"/>
            </w:rPr>
            <w:t xml:space="preserve"> </w:t>
          </w:r>
          <w:proofErr w:type="spellStart"/>
          <w:r>
            <w:rPr>
              <w:sz w:val="16"/>
              <w:lang w:val="en-GB"/>
            </w:rPr>
            <w:t>SysOpen</w:t>
          </w:r>
          <w:proofErr w:type="spellEnd"/>
          <w:r>
            <w:rPr>
              <w:sz w:val="16"/>
              <w:lang w:val="en-GB"/>
            </w:rPr>
            <w:t xml:space="preserve"> </w:t>
          </w:r>
          <w:proofErr w:type="spellStart"/>
          <w:r>
            <w:rPr>
              <w:sz w:val="16"/>
              <w:lang w:val="en-GB"/>
            </w:rPr>
            <w:t>Oyj</w:t>
          </w:r>
          <w:proofErr w:type="spellEnd"/>
        </w:p>
      </w:tc>
    </w:tr>
    <w:tr w:rsidR="00392168" w14:paraId="17838228" w14:textId="77777777">
      <w:tc>
        <w:tcPr>
          <w:tcW w:w="3271" w:type="dxa"/>
        </w:tcPr>
        <w:p w14:paraId="17838225" w14:textId="77777777" w:rsidR="00392168" w:rsidRDefault="00392168">
          <w:r>
            <w:t xml:space="preserve">Pasilankatu 4 </w:t>
          </w:r>
          <w:proofErr w:type="gramStart"/>
          <w:r>
            <w:t>B.  00240</w:t>
          </w:r>
          <w:proofErr w:type="gramEnd"/>
          <w:r>
            <w:t xml:space="preserve"> HKI</w:t>
          </w:r>
        </w:p>
      </w:tc>
      <w:tc>
        <w:tcPr>
          <w:tcW w:w="3379" w:type="dxa"/>
        </w:tcPr>
        <w:p w14:paraId="17838226" w14:textId="77777777" w:rsidR="00392168" w:rsidRDefault="00392168"/>
      </w:tc>
      <w:tc>
        <w:tcPr>
          <w:tcW w:w="2706" w:type="dxa"/>
        </w:tcPr>
        <w:p w14:paraId="17838227" w14:textId="77777777" w:rsidR="00392168" w:rsidRDefault="00392168"/>
      </w:tc>
    </w:tr>
    <w:tr w:rsidR="00392168" w14:paraId="1783822C" w14:textId="77777777">
      <w:tc>
        <w:tcPr>
          <w:tcW w:w="3271" w:type="dxa"/>
        </w:tcPr>
        <w:p w14:paraId="17838229" w14:textId="77777777" w:rsidR="00392168" w:rsidRDefault="00392168">
          <w:proofErr w:type="spellStart"/>
          <w:r>
            <w:t>Knro</w:t>
          </w:r>
          <w:proofErr w:type="spellEnd"/>
          <w:r>
            <w:t xml:space="preserve"> 506.232</w:t>
          </w:r>
        </w:p>
      </w:tc>
      <w:tc>
        <w:tcPr>
          <w:tcW w:w="3379" w:type="dxa"/>
        </w:tcPr>
        <w:p w14:paraId="1783822A" w14:textId="77777777" w:rsidR="00392168" w:rsidRDefault="00392168"/>
      </w:tc>
      <w:tc>
        <w:tcPr>
          <w:tcW w:w="2706" w:type="dxa"/>
        </w:tcPr>
        <w:p w14:paraId="1783822B" w14:textId="77777777" w:rsidR="00392168" w:rsidRDefault="00392168"/>
      </w:tc>
    </w:tr>
  </w:tbl>
  <w:p w14:paraId="1783822D" w14:textId="77777777" w:rsidR="00392168" w:rsidRDefault="003921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179B0" w14:textId="77777777" w:rsidR="00392168" w:rsidRDefault="00392168">
      <w:r>
        <w:separator/>
      </w:r>
    </w:p>
  </w:footnote>
  <w:footnote w:type="continuationSeparator" w:id="0">
    <w:p w14:paraId="60651BC6" w14:textId="77777777" w:rsidR="00392168" w:rsidRDefault="00392168">
      <w:r>
        <w:continuationSeparator/>
      </w:r>
    </w:p>
  </w:footnote>
  <w:footnote w:type="continuationNotice" w:id="1">
    <w:p w14:paraId="45803AA6" w14:textId="77777777" w:rsidR="00392168" w:rsidRDefault="0039216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38207" w14:textId="77777777" w:rsidR="00392168" w:rsidRDefault="00392168">
    <w:pPr>
      <w:pStyle w:val="Yltunniste"/>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392168" w14:paraId="1783820D" w14:textId="77777777">
      <w:tc>
        <w:tcPr>
          <w:tcW w:w="2694" w:type="dxa"/>
        </w:tcPr>
        <w:p w14:paraId="17838208" w14:textId="77777777" w:rsidR="00392168" w:rsidRDefault="00392168">
          <w:r>
            <w:rPr>
              <w:noProof/>
              <w:lang w:eastAsia="fi-FI"/>
            </w:rPr>
            <w:drawing>
              <wp:inline distT="0" distB="0" distL="0" distR="0" wp14:anchorId="17838240" wp14:editId="17838241">
                <wp:extent cx="1574165" cy="270510"/>
                <wp:effectExtent l="19050" t="0" r="6985" b="0"/>
                <wp:docPr id="3" name="Kuva 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17838209" w14:textId="77777777" w:rsidR="00392168" w:rsidRDefault="00392168"/>
      </w:tc>
      <w:tc>
        <w:tcPr>
          <w:tcW w:w="3201" w:type="dxa"/>
        </w:tcPr>
        <w:p w14:paraId="1783820A" w14:textId="1C293BFD" w:rsidR="00392168" w:rsidRDefault="00923E50">
          <w:r>
            <w:fldChar w:fldCharType="begin"/>
          </w:r>
          <w:r>
            <w:instrText xml:space="preserve"> TITLE  \* MERGEFORMAT </w:instrText>
          </w:r>
          <w:r>
            <w:fldChar w:fldCharType="separate"/>
          </w:r>
          <w:r w:rsidR="00392168">
            <w:t>Kertomus ja lomakkeet opas</w:t>
          </w:r>
          <w:r>
            <w:fldChar w:fldCharType="end"/>
          </w:r>
        </w:p>
      </w:tc>
      <w:tc>
        <w:tcPr>
          <w:tcW w:w="1418" w:type="dxa"/>
        </w:tcPr>
        <w:p w14:paraId="1783820B" w14:textId="162A0187" w:rsidR="00392168" w:rsidRDefault="00392168"/>
      </w:tc>
      <w:tc>
        <w:tcPr>
          <w:tcW w:w="999" w:type="dxa"/>
        </w:tcPr>
        <w:p w14:paraId="1783820C" w14:textId="044AE629" w:rsidR="00392168" w:rsidRDefault="0039216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147</w:t>
          </w:r>
          <w:r>
            <w:rPr>
              <w:rStyle w:val="Sivunumero"/>
            </w:rPr>
            <w:fldChar w:fldCharType="end"/>
          </w:r>
          <w:r>
            <w:rPr>
              <w:rStyle w:val="Sivunumero"/>
            </w:rPr>
            <w:t>)</w:t>
          </w:r>
        </w:p>
      </w:tc>
    </w:tr>
    <w:tr w:rsidR="00392168" w14:paraId="17838213" w14:textId="77777777">
      <w:tc>
        <w:tcPr>
          <w:tcW w:w="2694" w:type="dxa"/>
        </w:tcPr>
        <w:p w14:paraId="1783820E" w14:textId="77777777" w:rsidR="00392168" w:rsidRDefault="00392168"/>
      </w:tc>
      <w:tc>
        <w:tcPr>
          <w:tcW w:w="1051" w:type="dxa"/>
        </w:tcPr>
        <w:p w14:paraId="1783820F" w14:textId="77777777" w:rsidR="00392168" w:rsidRDefault="00392168"/>
      </w:tc>
      <w:tc>
        <w:tcPr>
          <w:tcW w:w="3201" w:type="dxa"/>
        </w:tcPr>
        <w:p w14:paraId="17838210" w14:textId="4CF5F3E6" w:rsidR="00392168" w:rsidRDefault="00923E50">
          <w:r>
            <w:fldChar w:fldCharType="begin"/>
          </w:r>
          <w:r>
            <w:instrText xml:space="preserve"> SUBJECT  \* MERGEFORMAT </w:instrText>
          </w:r>
          <w:r>
            <w:fldChar w:fldCharType="separate"/>
          </w:r>
          <w:r w:rsidR="00392168">
            <w:t>HL7 CDA R2</w:t>
          </w:r>
          <w:r>
            <w:fldChar w:fldCharType="end"/>
          </w:r>
        </w:p>
      </w:tc>
      <w:tc>
        <w:tcPr>
          <w:tcW w:w="1418" w:type="dxa"/>
        </w:tcPr>
        <w:p w14:paraId="17838211" w14:textId="77777777" w:rsidR="00392168" w:rsidRDefault="00392168"/>
      </w:tc>
      <w:tc>
        <w:tcPr>
          <w:tcW w:w="999" w:type="dxa"/>
        </w:tcPr>
        <w:p w14:paraId="17838212" w14:textId="77777777" w:rsidR="00392168" w:rsidRDefault="00392168"/>
      </w:tc>
    </w:tr>
    <w:tr w:rsidR="00392168" w14:paraId="17838219" w14:textId="77777777">
      <w:tc>
        <w:tcPr>
          <w:tcW w:w="2694" w:type="dxa"/>
        </w:tcPr>
        <w:p w14:paraId="17838214" w14:textId="77777777" w:rsidR="00392168" w:rsidRDefault="00392168"/>
      </w:tc>
      <w:tc>
        <w:tcPr>
          <w:tcW w:w="1051" w:type="dxa"/>
        </w:tcPr>
        <w:p w14:paraId="17838215" w14:textId="77777777" w:rsidR="00392168" w:rsidRDefault="00392168"/>
      </w:tc>
      <w:tc>
        <w:tcPr>
          <w:tcW w:w="3201" w:type="dxa"/>
        </w:tcPr>
        <w:p w14:paraId="17838216" w14:textId="77777777" w:rsidR="00392168" w:rsidRDefault="00392168"/>
      </w:tc>
      <w:tc>
        <w:tcPr>
          <w:tcW w:w="1418" w:type="dxa"/>
        </w:tcPr>
        <w:p w14:paraId="17838217" w14:textId="77777777" w:rsidR="00392168" w:rsidRDefault="00392168"/>
      </w:tc>
      <w:tc>
        <w:tcPr>
          <w:tcW w:w="999" w:type="dxa"/>
        </w:tcPr>
        <w:p w14:paraId="17838218" w14:textId="77777777" w:rsidR="00392168" w:rsidRDefault="00392168"/>
      </w:tc>
    </w:tr>
    <w:tr w:rsidR="00392168" w:rsidRPr="00064030" w14:paraId="1783821F" w14:textId="77777777">
      <w:tc>
        <w:tcPr>
          <w:tcW w:w="2694" w:type="dxa"/>
        </w:tcPr>
        <w:p w14:paraId="1783821A" w14:textId="77777777" w:rsidR="00392168" w:rsidRDefault="00392168"/>
      </w:tc>
      <w:tc>
        <w:tcPr>
          <w:tcW w:w="1051" w:type="dxa"/>
        </w:tcPr>
        <w:p w14:paraId="1783821B" w14:textId="77777777" w:rsidR="00392168" w:rsidRDefault="00392168"/>
      </w:tc>
      <w:tc>
        <w:tcPr>
          <w:tcW w:w="3201" w:type="dxa"/>
        </w:tcPr>
        <w:p w14:paraId="1783821C" w14:textId="39745453" w:rsidR="00392168" w:rsidRDefault="00392168">
          <w:pPr>
            <w:rPr>
              <w:lang w:val="sv-SE"/>
            </w:rPr>
          </w:pPr>
          <w:r>
            <w:fldChar w:fldCharType="begin"/>
          </w:r>
          <w:r>
            <w:instrText xml:space="preserve"> SAVEDATE \@ "dd.MM.yyyy" \* LOWER </w:instrText>
          </w:r>
          <w:r>
            <w:fldChar w:fldCharType="separate"/>
          </w:r>
          <w:r w:rsidR="00923E50">
            <w:rPr>
              <w:noProof/>
            </w:rPr>
            <w:t>30.03.2016</w:t>
          </w:r>
          <w:r>
            <w:rPr>
              <w:noProof/>
            </w:rPr>
            <w:fldChar w:fldCharType="end"/>
          </w:r>
        </w:p>
      </w:tc>
      <w:tc>
        <w:tcPr>
          <w:tcW w:w="1418" w:type="dxa"/>
        </w:tcPr>
        <w:p w14:paraId="1783821D" w14:textId="52C31B8D" w:rsidR="00392168" w:rsidRPr="00064030" w:rsidRDefault="00392168">
          <w:r>
            <w:fldChar w:fldCharType="begin"/>
          </w:r>
          <w:r w:rsidRPr="00064030">
            <w:instrText xml:space="preserve"> FILENAME  \* LOWER </w:instrText>
          </w:r>
          <w:r>
            <w:fldChar w:fldCharType="separate"/>
          </w:r>
          <w:r>
            <w:rPr>
              <w:noProof/>
            </w:rPr>
            <w:t>kertomus ja lomakkeet_v510_tracking.docx</w:t>
          </w:r>
          <w:r>
            <w:fldChar w:fldCharType="end"/>
          </w:r>
        </w:p>
      </w:tc>
      <w:tc>
        <w:tcPr>
          <w:tcW w:w="999" w:type="dxa"/>
        </w:tcPr>
        <w:p w14:paraId="1783821E" w14:textId="77777777" w:rsidR="00392168" w:rsidRPr="00064030" w:rsidRDefault="00392168"/>
      </w:tc>
    </w:tr>
  </w:tbl>
  <w:p w14:paraId="17838220" w14:textId="77777777" w:rsidR="00392168" w:rsidRPr="00064030" w:rsidRDefault="00392168">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3822E" w14:textId="77777777" w:rsidR="00392168" w:rsidRDefault="00392168"/>
  <w:p w14:paraId="1783822F" w14:textId="77777777" w:rsidR="00392168" w:rsidRDefault="003921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1LightAccent5"/>
      <w:tblW w:w="0" w:type="auto"/>
      <w:tblLayout w:type="fixed"/>
      <w:tblLook w:val="0000" w:firstRow="0" w:lastRow="0" w:firstColumn="0" w:lastColumn="0" w:noHBand="0" w:noVBand="0"/>
    </w:tblPr>
    <w:tblGrid>
      <w:gridCol w:w="3544"/>
      <w:gridCol w:w="2268"/>
      <w:gridCol w:w="2552"/>
      <w:gridCol w:w="992"/>
    </w:tblGrid>
    <w:tr w:rsidR="00392168" w14:paraId="17838234" w14:textId="77777777" w:rsidTr="00E2418C">
      <w:tc>
        <w:tcPr>
          <w:tcW w:w="3544" w:type="dxa"/>
          <w:vMerge w:val="restart"/>
        </w:tcPr>
        <w:p w14:paraId="17838230" w14:textId="6BEE9C4D" w:rsidR="00392168" w:rsidRDefault="00392168">
          <w:pPr>
            <w:pStyle w:val="Yltunniste"/>
            <w:rPr>
              <w:i/>
              <w:sz w:val="52"/>
            </w:rPr>
          </w:pPr>
          <w:r>
            <w:rPr>
              <w:i/>
              <w:sz w:val="52"/>
              <w:lang w:eastAsia="fi-FI"/>
            </w:rPr>
            <w:drawing>
              <wp:anchor distT="0" distB="0" distL="114300" distR="114300" simplePos="0" relativeHeight="251658240" behindDoc="0" locked="0" layoutInCell="1" allowOverlap="1" wp14:anchorId="0DE3DA35" wp14:editId="208AF99D">
                <wp:simplePos x="0" y="0"/>
                <wp:positionH relativeFrom="column">
                  <wp:posOffset>818819</wp:posOffset>
                </wp:positionH>
                <wp:positionV relativeFrom="paragraph">
                  <wp:posOffset>180340</wp:posOffset>
                </wp:positionV>
                <wp:extent cx="1232452" cy="449619"/>
                <wp:effectExtent l="0" t="0" r="6350" b="7620"/>
                <wp:wrapNone/>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2452" cy="449619"/>
                        </a:xfrm>
                        <a:prstGeom prst="rect">
                          <a:avLst/>
                        </a:prstGeom>
                      </pic:spPr>
                    </pic:pic>
                  </a:graphicData>
                </a:graphic>
                <wp14:sizeRelH relativeFrom="page">
                  <wp14:pctWidth>0</wp14:pctWidth>
                </wp14:sizeRelH>
                <wp14:sizeRelV relativeFrom="page">
                  <wp14:pctHeight>0</wp14:pctHeight>
                </wp14:sizeRelV>
              </wp:anchor>
            </w:drawing>
          </w:r>
          <w:r>
            <w:rPr>
              <w:i/>
              <w:sz w:val="52"/>
              <w:lang w:eastAsia="fi-FI"/>
            </w:rPr>
            <w:drawing>
              <wp:inline distT="0" distB="0" distL="0" distR="0" wp14:anchorId="17838242" wp14:editId="17838243">
                <wp:extent cx="739775" cy="659765"/>
                <wp:effectExtent l="19050" t="0" r="3175" b="0"/>
                <wp:docPr id="31" name="Kuva 31"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739775" cy="659765"/>
                        </a:xfrm>
                        <a:prstGeom prst="rect">
                          <a:avLst/>
                        </a:prstGeom>
                        <a:noFill/>
                        <a:ln w="9525">
                          <a:noFill/>
                          <a:miter lim="800000"/>
                          <a:headEnd/>
                          <a:tailEnd/>
                        </a:ln>
                      </pic:spPr>
                    </pic:pic>
                  </a:graphicData>
                </a:graphic>
              </wp:inline>
            </w:drawing>
          </w:r>
        </w:p>
      </w:tc>
      <w:tc>
        <w:tcPr>
          <w:tcW w:w="2268" w:type="dxa"/>
        </w:tcPr>
        <w:p w14:paraId="17838231" w14:textId="5D170F29" w:rsidR="00392168" w:rsidRDefault="00392168">
          <w:pPr>
            <w:pStyle w:val="Yltunniste"/>
          </w:pPr>
          <w:r>
            <w:t>Koosteet ja ylläpidettävät asiakirjat</w:t>
          </w:r>
        </w:p>
      </w:tc>
      <w:tc>
        <w:tcPr>
          <w:tcW w:w="2552" w:type="dxa"/>
        </w:tcPr>
        <w:p w14:paraId="17838232" w14:textId="285C6B4E" w:rsidR="00392168" w:rsidRDefault="00392168" w:rsidP="006D4EE6">
          <w:pPr>
            <w:pStyle w:val="Yltunniste"/>
            <w:ind w:left="-674" w:firstLine="674"/>
          </w:pPr>
          <w:r>
            <w:t xml:space="preserve">Versio </w:t>
          </w:r>
          <w:r w:rsidR="00923E50">
            <w:fldChar w:fldCharType="begin"/>
          </w:r>
          <w:r w:rsidR="00923E50">
            <w:instrText xml:space="preserve"> DOCPROPERTY  Versio  \* MERGEFORMAT </w:instrText>
          </w:r>
          <w:r w:rsidR="00923E50">
            <w:fldChar w:fldCharType="separate"/>
          </w:r>
          <w:r w:rsidR="00953123">
            <w:t>1.01</w:t>
          </w:r>
          <w:r w:rsidR="00923E50">
            <w:fldChar w:fldCharType="end"/>
          </w:r>
        </w:p>
      </w:tc>
      <w:tc>
        <w:tcPr>
          <w:tcW w:w="992" w:type="dxa"/>
        </w:tcPr>
        <w:p w14:paraId="17838233" w14:textId="2A5D78F9" w:rsidR="00392168" w:rsidRDefault="00392168" w:rsidP="006D4EE6">
          <w:pPr>
            <w:pStyle w:val="Yltunniste"/>
          </w:pPr>
          <w:r>
            <w:rPr>
              <w:rStyle w:val="Sivunumero"/>
            </w:rPr>
            <w:fldChar w:fldCharType="begin"/>
          </w:r>
          <w:r>
            <w:rPr>
              <w:rStyle w:val="Sivunumero"/>
            </w:rPr>
            <w:instrText xml:space="preserve"> PAGE </w:instrText>
          </w:r>
          <w:r>
            <w:rPr>
              <w:rStyle w:val="Sivunumero"/>
            </w:rPr>
            <w:fldChar w:fldCharType="separate"/>
          </w:r>
          <w:r w:rsidR="00923E50">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923E50">
            <w:rPr>
              <w:rStyle w:val="Sivunumero"/>
            </w:rPr>
            <w:t>17</w:t>
          </w:r>
          <w:r>
            <w:rPr>
              <w:rStyle w:val="Sivunumero"/>
            </w:rPr>
            <w:fldChar w:fldCharType="end"/>
          </w:r>
          <w:r>
            <w:rPr>
              <w:rStyle w:val="Sivunumero"/>
            </w:rPr>
            <w:t>)</w:t>
          </w:r>
        </w:p>
      </w:tc>
    </w:tr>
    <w:tr w:rsidR="00392168" w14:paraId="17838239" w14:textId="77777777" w:rsidTr="00E2418C">
      <w:tc>
        <w:tcPr>
          <w:tcW w:w="3544" w:type="dxa"/>
          <w:vMerge/>
        </w:tcPr>
        <w:p w14:paraId="17838235" w14:textId="77777777" w:rsidR="00392168" w:rsidRDefault="00392168">
          <w:pPr>
            <w:pStyle w:val="Yltunniste"/>
          </w:pPr>
        </w:p>
      </w:tc>
      <w:tc>
        <w:tcPr>
          <w:tcW w:w="2268" w:type="dxa"/>
        </w:tcPr>
        <w:p w14:paraId="757E9C11" w14:textId="77777777" w:rsidR="00392168" w:rsidRDefault="00392168">
          <w:pPr>
            <w:pStyle w:val="Yltunniste"/>
          </w:pPr>
        </w:p>
        <w:p w14:paraId="17838236" w14:textId="617D7390" w:rsidR="00392168" w:rsidRDefault="00923E50">
          <w:pPr>
            <w:pStyle w:val="Yltunniste"/>
          </w:pPr>
          <w:r>
            <w:fldChar w:fldCharType="begin"/>
          </w:r>
          <w:r>
            <w:instrText xml:space="preserve"> DOCPROPERTY  VersioPVM  \* MERGEFORMAT </w:instrText>
          </w:r>
          <w:r>
            <w:fldChar w:fldCharType="separate"/>
          </w:r>
          <w:r w:rsidR="00953123">
            <w:t>29.2.2015</w:t>
          </w:r>
          <w:r>
            <w:fldChar w:fldCharType="end"/>
          </w:r>
        </w:p>
      </w:tc>
      <w:tc>
        <w:tcPr>
          <w:tcW w:w="2552" w:type="dxa"/>
        </w:tcPr>
        <w:p w14:paraId="042AB56C" w14:textId="77777777" w:rsidR="00392168" w:rsidRDefault="00392168" w:rsidP="006D4EE6">
          <w:pPr>
            <w:pStyle w:val="Yltunniste"/>
          </w:pPr>
        </w:p>
        <w:p w14:paraId="17838237" w14:textId="24C73754" w:rsidR="00392168" w:rsidRDefault="00392168" w:rsidP="006D4EE6">
          <w:pPr>
            <w:pStyle w:val="Yltunniste"/>
          </w:pPr>
          <w:r>
            <w:t>OID:</w:t>
          </w:r>
          <w:r w:rsidR="00923E50">
            <w:fldChar w:fldCharType="begin"/>
          </w:r>
          <w:r w:rsidR="00923E50">
            <w:instrText xml:space="preserve"> DOCPROPERTY  OID  \* MERGEFORMAT </w:instrText>
          </w:r>
          <w:r w:rsidR="00923E50">
            <w:fldChar w:fldCharType="separate"/>
          </w:r>
          <w:r w:rsidR="00953123">
            <w:t>1.2.246.777.11.2016.7</w:t>
          </w:r>
          <w:r w:rsidR="00923E50">
            <w:fldChar w:fldCharType="end"/>
          </w:r>
        </w:p>
      </w:tc>
      <w:tc>
        <w:tcPr>
          <w:tcW w:w="992" w:type="dxa"/>
        </w:tcPr>
        <w:p w14:paraId="17838238" w14:textId="77777777" w:rsidR="00392168" w:rsidRDefault="00392168">
          <w:pPr>
            <w:pStyle w:val="Yltunniste"/>
          </w:pPr>
        </w:p>
      </w:tc>
    </w:tr>
    <w:tr w:rsidR="00392168" w14:paraId="1783823E" w14:textId="77777777" w:rsidTr="00E2418C">
      <w:tc>
        <w:tcPr>
          <w:tcW w:w="3544" w:type="dxa"/>
        </w:tcPr>
        <w:p w14:paraId="1783823A" w14:textId="6D1223A7" w:rsidR="00392168" w:rsidRDefault="00392168">
          <w:pPr>
            <w:pStyle w:val="Yltunniste"/>
          </w:pPr>
        </w:p>
      </w:tc>
      <w:tc>
        <w:tcPr>
          <w:tcW w:w="2268" w:type="dxa"/>
        </w:tcPr>
        <w:p w14:paraId="1783823B" w14:textId="4F5B7F2D" w:rsidR="00392168" w:rsidRDefault="00392168">
          <w:pPr>
            <w:pStyle w:val="Yltunniste"/>
          </w:pPr>
        </w:p>
      </w:tc>
      <w:tc>
        <w:tcPr>
          <w:tcW w:w="2552" w:type="dxa"/>
        </w:tcPr>
        <w:p w14:paraId="1783823C" w14:textId="77777777" w:rsidR="00392168" w:rsidRDefault="00392168">
          <w:pPr>
            <w:pStyle w:val="Yltunniste"/>
            <w:rPr>
              <w:sz w:val="16"/>
            </w:rPr>
          </w:pPr>
        </w:p>
      </w:tc>
      <w:tc>
        <w:tcPr>
          <w:tcW w:w="992" w:type="dxa"/>
        </w:tcPr>
        <w:p w14:paraId="1783823D" w14:textId="77777777" w:rsidR="00392168" w:rsidRDefault="00392168">
          <w:pPr>
            <w:pStyle w:val="Yltunniste"/>
          </w:pPr>
        </w:p>
      </w:tc>
    </w:tr>
  </w:tbl>
  <w:p w14:paraId="1783823F" w14:textId="185AA0DF" w:rsidR="00392168" w:rsidRDefault="00392168" w:rsidP="00CE33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DAF15C"/>
    <w:lvl w:ilvl="0">
      <w:start w:val="1"/>
      <w:numFmt w:val="decimal"/>
      <w:pStyle w:val="Numeroituluettelo5"/>
      <w:lvlText w:val="%1."/>
      <w:lvlJc w:val="left"/>
      <w:pPr>
        <w:tabs>
          <w:tab w:val="num" w:pos="1492"/>
        </w:tabs>
        <w:ind w:left="1492" w:hanging="360"/>
      </w:pPr>
    </w:lvl>
  </w:abstractNum>
  <w:abstractNum w:abstractNumId="1">
    <w:nsid w:val="FFFFFF7D"/>
    <w:multiLevelType w:val="singleLevel"/>
    <w:tmpl w:val="49269E54"/>
    <w:lvl w:ilvl="0">
      <w:start w:val="1"/>
      <w:numFmt w:val="decimal"/>
      <w:pStyle w:val="Numeroituluettelo4"/>
      <w:lvlText w:val="%1."/>
      <w:lvlJc w:val="left"/>
      <w:pPr>
        <w:tabs>
          <w:tab w:val="num" w:pos="1209"/>
        </w:tabs>
        <w:ind w:left="1209" w:hanging="360"/>
      </w:pPr>
    </w:lvl>
  </w:abstractNum>
  <w:abstractNum w:abstractNumId="2">
    <w:nsid w:val="FFFFFF7E"/>
    <w:multiLevelType w:val="singleLevel"/>
    <w:tmpl w:val="84DECE86"/>
    <w:lvl w:ilvl="0">
      <w:start w:val="1"/>
      <w:numFmt w:val="decimal"/>
      <w:pStyle w:val="Numeroituluettelo3"/>
      <w:lvlText w:val="%1."/>
      <w:lvlJc w:val="left"/>
      <w:pPr>
        <w:tabs>
          <w:tab w:val="num" w:pos="926"/>
        </w:tabs>
        <w:ind w:left="926" w:hanging="360"/>
      </w:pPr>
    </w:lvl>
  </w:abstractNum>
  <w:abstractNum w:abstractNumId="3">
    <w:nsid w:val="FFFFFF7F"/>
    <w:multiLevelType w:val="singleLevel"/>
    <w:tmpl w:val="544C724E"/>
    <w:lvl w:ilvl="0">
      <w:start w:val="1"/>
      <w:numFmt w:val="decimal"/>
      <w:pStyle w:val="Numeroituluettelo2"/>
      <w:lvlText w:val="%1."/>
      <w:lvlJc w:val="left"/>
      <w:pPr>
        <w:tabs>
          <w:tab w:val="num" w:pos="643"/>
        </w:tabs>
        <w:ind w:left="643" w:hanging="360"/>
      </w:pPr>
    </w:lvl>
  </w:abstractNum>
  <w:abstractNum w:abstractNumId="4">
    <w:nsid w:val="FFFFFF80"/>
    <w:multiLevelType w:val="singleLevel"/>
    <w:tmpl w:val="AB52D8E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nsid w:val="FFFFFF81"/>
    <w:multiLevelType w:val="singleLevel"/>
    <w:tmpl w:val="5DC81586"/>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nsid w:val="FFFFFF82"/>
    <w:multiLevelType w:val="singleLevel"/>
    <w:tmpl w:val="5B6CB51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nsid w:val="FFFFFF88"/>
    <w:multiLevelType w:val="singleLevel"/>
    <w:tmpl w:val="ADFAD5B0"/>
    <w:lvl w:ilvl="0">
      <w:start w:val="1"/>
      <w:numFmt w:val="decimal"/>
      <w:pStyle w:val="Numeroituluettelo"/>
      <w:lvlText w:val="%1."/>
      <w:lvlJc w:val="left"/>
      <w:pPr>
        <w:tabs>
          <w:tab w:val="num" w:pos="360"/>
        </w:tabs>
        <w:ind w:left="360" w:hanging="360"/>
      </w:pPr>
    </w:lvl>
  </w:abstractNum>
  <w:abstractNum w:abstractNumId="8">
    <w:nsid w:val="FFFFFF89"/>
    <w:multiLevelType w:val="singleLevel"/>
    <w:tmpl w:val="8C729638"/>
    <w:lvl w:ilvl="0">
      <w:start w:val="1"/>
      <w:numFmt w:val="bullet"/>
      <w:pStyle w:val="Merkittyluettelo"/>
      <w:lvlText w:val=""/>
      <w:lvlJc w:val="left"/>
      <w:pPr>
        <w:tabs>
          <w:tab w:val="num" w:pos="360"/>
        </w:tabs>
        <w:ind w:left="360" w:hanging="360"/>
      </w:pPr>
      <w:rPr>
        <w:rFonts w:ascii="Symbol" w:hAnsi="Symbol" w:hint="default"/>
      </w:rPr>
    </w:lvl>
  </w:abstractNum>
  <w:abstractNum w:abstractNumId="9">
    <w:nsid w:val="FFFFFFFB"/>
    <w:multiLevelType w:val="multilevel"/>
    <w:tmpl w:val="A2EA71F6"/>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0">
    <w:nsid w:val="00C41DE2"/>
    <w:multiLevelType w:val="hybridMultilevel"/>
    <w:tmpl w:val="32508568"/>
    <w:lvl w:ilvl="0" w:tplc="C0787378">
      <w:start w:val="4"/>
      <w:numFmt w:val="bullet"/>
      <w:lvlText w:val="-"/>
      <w:lvlJc w:val="left"/>
      <w:pPr>
        <w:tabs>
          <w:tab w:val="num" w:pos="2487"/>
        </w:tabs>
        <w:ind w:left="2487" w:hanging="360"/>
      </w:pPr>
      <w:rPr>
        <w:rFonts w:ascii="Times New Roman" w:eastAsia="Times New Roman" w:hAnsi="Times New Roman" w:cs="Times New Roman" w:hint="default"/>
      </w:rPr>
    </w:lvl>
    <w:lvl w:ilvl="1" w:tplc="040B0003" w:tentative="1">
      <w:start w:val="1"/>
      <w:numFmt w:val="bullet"/>
      <w:lvlText w:val="o"/>
      <w:lvlJc w:val="left"/>
      <w:pPr>
        <w:tabs>
          <w:tab w:val="num" w:pos="3207"/>
        </w:tabs>
        <w:ind w:left="3207" w:hanging="360"/>
      </w:pPr>
      <w:rPr>
        <w:rFonts w:ascii="Courier New" w:hAnsi="Courier New" w:cs="Courier New" w:hint="default"/>
      </w:rPr>
    </w:lvl>
    <w:lvl w:ilvl="2" w:tplc="040B0005">
      <w:start w:val="1"/>
      <w:numFmt w:val="bullet"/>
      <w:lvlText w:val=""/>
      <w:lvlJc w:val="left"/>
      <w:pPr>
        <w:tabs>
          <w:tab w:val="num" w:pos="3927"/>
        </w:tabs>
        <w:ind w:left="3927" w:hanging="360"/>
      </w:pPr>
      <w:rPr>
        <w:rFonts w:ascii="Wingdings" w:hAnsi="Wingdings" w:hint="default"/>
      </w:rPr>
    </w:lvl>
    <w:lvl w:ilvl="3" w:tplc="040B0001" w:tentative="1">
      <w:start w:val="1"/>
      <w:numFmt w:val="bullet"/>
      <w:lvlText w:val=""/>
      <w:lvlJc w:val="left"/>
      <w:pPr>
        <w:tabs>
          <w:tab w:val="num" w:pos="4647"/>
        </w:tabs>
        <w:ind w:left="4647" w:hanging="360"/>
      </w:pPr>
      <w:rPr>
        <w:rFonts w:ascii="Symbol" w:hAnsi="Symbol" w:hint="default"/>
      </w:rPr>
    </w:lvl>
    <w:lvl w:ilvl="4" w:tplc="040B0003" w:tentative="1">
      <w:start w:val="1"/>
      <w:numFmt w:val="bullet"/>
      <w:lvlText w:val="o"/>
      <w:lvlJc w:val="left"/>
      <w:pPr>
        <w:tabs>
          <w:tab w:val="num" w:pos="5367"/>
        </w:tabs>
        <w:ind w:left="5367" w:hanging="360"/>
      </w:pPr>
      <w:rPr>
        <w:rFonts w:ascii="Courier New" w:hAnsi="Courier New" w:cs="Courier New" w:hint="default"/>
      </w:rPr>
    </w:lvl>
    <w:lvl w:ilvl="5" w:tplc="040B0005" w:tentative="1">
      <w:start w:val="1"/>
      <w:numFmt w:val="bullet"/>
      <w:lvlText w:val=""/>
      <w:lvlJc w:val="left"/>
      <w:pPr>
        <w:tabs>
          <w:tab w:val="num" w:pos="6087"/>
        </w:tabs>
        <w:ind w:left="6087" w:hanging="360"/>
      </w:pPr>
      <w:rPr>
        <w:rFonts w:ascii="Wingdings" w:hAnsi="Wingdings" w:hint="default"/>
      </w:rPr>
    </w:lvl>
    <w:lvl w:ilvl="6" w:tplc="040B0001" w:tentative="1">
      <w:start w:val="1"/>
      <w:numFmt w:val="bullet"/>
      <w:lvlText w:val=""/>
      <w:lvlJc w:val="left"/>
      <w:pPr>
        <w:tabs>
          <w:tab w:val="num" w:pos="6807"/>
        </w:tabs>
        <w:ind w:left="6807" w:hanging="360"/>
      </w:pPr>
      <w:rPr>
        <w:rFonts w:ascii="Symbol" w:hAnsi="Symbol" w:hint="default"/>
      </w:rPr>
    </w:lvl>
    <w:lvl w:ilvl="7" w:tplc="040B0003" w:tentative="1">
      <w:start w:val="1"/>
      <w:numFmt w:val="bullet"/>
      <w:lvlText w:val="o"/>
      <w:lvlJc w:val="left"/>
      <w:pPr>
        <w:tabs>
          <w:tab w:val="num" w:pos="7527"/>
        </w:tabs>
        <w:ind w:left="7527" w:hanging="360"/>
      </w:pPr>
      <w:rPr>
        <w:rFonts w:ascii="Courier New" w:hAnsi="Courier New" w:cs="Courier New" w:hint="default"/>
      </w:rPr>
    </w:lvl>
    <w:lvl w:ilvl="8" w:tplc="040B0005" w:tentative="1">
      <w:start w:val="1"/>
      <w:numFmt w:val="bullet"/>
      <w:lvlText w:val=""/>
      <w:lvlJc w:val="left"/>
      <w:pPr>
        <w:tabs>
          <w:tab w:val="num" w:pos="8247"/>
        </w:tabs>
        <w:ind w:left="8247" w:hanging="360"/>
      </w:pPr>
      <w:rPr>
        <w:rFonts w:ascii="Wingdings" w:hAnsi="Wingdings" w:hint="default"/>
      </w:rPr>
    </w:lvl>
  </w:abstractNum>
  <w:abstractNum w:abstractNumId="11">
    <w:nsid w:val="00E6197F"/>
    <w:multiLevelType w:val="hybridMultilevel"/>
    <w:tmpl w:val="FFAC0D4E"/>
    <w:lvl w:ilvl="0" w:tplc="32380604">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04FB52C4"/>
    <w:multiLevelType w:val="hybridMultilevel"/>
    <w:tmpl w:val="FECC767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nsid w:val="079928E3"/>
    <w:multiLevelType w:val="hybridMultilevel"/>
    <w:tmpl w:val="77AC9BEE"/>
    <w:lvl w:ilvl="0" w:tplc="4E7A0EF6">
      <w:start w:val="18"/>
      <w:numFmt w:val="bullet"/>
      <w:lvlText w:val="-"/>
      <w:lvlJc w:val="left"/>
      <w:pPr>
        <w:ind w:left="2138" w:hanging="360"/>
      </w:pPr>
      <w:rPr>
        <w:rFonts w:ascii="Calibri" w:eastAsia="Calibri" w:hAnsi="Calibri"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nsid w:val="0BA85584"/>
    <w:multiLevelType w:val="hybridMultilevel"/>
    <w:tmpl w:val="FB36DA3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nsid w:val="0E324D16"/>
    <w:multiLevelType w:val="hybridMultilevel"/>
    <w:tmpl w:val="3850AF6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6">
    <w:nsid w:val="0FE045A8"/>
    <w:multiLevelType w:val="hybridMultilevel"/>
    <w:tmpl w:val="10306B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nsid w:val="12796AF6"/>
    <w:multiLevelType w:val="hybridMultilevel"/>
    <w:tmpl w:val="37C050BC"/>
    <w:lvl w:ilvl="0" w:tplc="C0787378">
      <w:start w:val="4"/>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382"/>
        </w:tabs>
        <w:ind w:left="382" w:hanging="360"/>
      </w:pPr>
      <w:rPr>
        <w:rFonts w:ascii="Courier New" w:hAnsi="Courier New" w:cs="Courier New" w:hint="default"/>
      </w:rPr>
    </w:lvl>
    <w:lvl w:ilvl="2" w:tplc="040B0005">
      <w:start w:val="1"/>
      <w:numFmt w:val="bullet"/>
      <w:lvlText w:val=""/>
      <w:lvlJc w:val="left"/>
      <w:pPr>
        <w:tabs>
          <w:tab w:val="num" w:pos="1102"/>
        </w:tabs>
        <w:ind w:left="1102" w:hanging="360"/>
      </w:pPr>
      <w:rPr>
        <w:rFonts w:ascii="Wingdings" w:hAnsi="Wingdings" w:hint="default"/>
      </w:rPr>
    </w:lvl>
    <w:lvl w:ilvl="3" w:tplc="040B0001">
      <w:start w:val="1"/>
      <w:numFmt w:val="bullet"/>
      <w:lvlText w:val=""/>
      <w:lvlJc w:val="left"/>
      <w:pPr>
        <w:tabs>
          <w:tab w:val="num" w:pos="1822"/>
        </w:tabs>
        <w:ind w:left="1822" w:hanging="360"/>
      </w:pPr>
      <w:rPr>
        <w:rFonts w:ascii="Symbol" w:hAnsi="Symbol" w:hint="default"/>
      </w:rPr>
    </w:lvl>
    <w:lvl w:ilvl="4" w:tplc="040B0003">
      <w:start w:val="1"/>
      <w:numFmt w:val="bullet"/>
      <w:lvlText w:val="o"/>
      <w:lvlJc w:val="left"/>
      <w:pPr>
        <w:tabs>
          <w:tab w:val="num" w:pos="2542"/>
        </w:tabs>
        <w:ind w:left="2542" w:hanging="360"/>
      </w:pPr>
      <w:rPr>
        <w:rFonts w:ascii="Courier New" w:hAnsi="Courier New" w:cs="Courier New" w:hint="default"/>
      </w:rPr>
    </w:lvl>
    <w:lvl w:ilvl="5" w:tplc="040B0005">
      <w:start w:val="1"/>
      <w:numFmt w:val="bullet"/>
      <w:lvlText w:val=""/>
      <w:lvlJc w:val="left"/>
      <w:pPr>
        <w:tabs>
          <w:tab w:val="num" w:pos="3262"/>
        </w:tabs>
        <w:ind w:left="3262" w:hanging="360"/>
      </w:pPr>
      <w:rPr>
        <w:rFonts w:ascii="Wingdings" w:hAnsi="Wingdings" w:hint="default"/>
      </w:rPr>
    </w:lvl>
    <w:lvl w:ilvl="6" w:tplc="040B0001" w:tentative="1">
      <w:start w:val="1"/>
      <w:numFmt w:val="bullet"/>
      <w:lvlText w:val=""/>
      <w:lvlJc w:val="left"/>
      <w:pPr>
        <w:tabs>
          <w:tab w:val="num" w:pos="3982"/>
        </w:tabs>
        <w:ind w:left="3982" w:hanging="360"/>
      </w:pPr>
      <w:rPr>
        <w:rFonts w:ascii="Symbol" w:hAnsi="Symbol" w:hint="default"/>
      </w:rPr>
    </w:lvl>
    <w:lvl w:ilvl="7" w:tplc="040B0003" w:tentative="1">
      <w:start w:val="1"/>
      <w:numFmt w:val="bullet"/>
      <w:lvlText w:val="o"/>
      <w:lvlJc w:val="left"/>
      <w:pPr>
        <w:tabs>
          <w:tab w:val="num" w:pos="4702"/>
        </w:tabs>
        <w:ind w:left="4702" w:hanging="360"/>
      </w:pPr>
      <w:rPr>
        <w:rFonts w:ascii="Courier New" w:hAnsi="Courier New" w:cs="Courier New" w:hint="default"/>
      </w:rPr>
    </w:lvl>
    <w:lvl w:ilvl="8" w:tplc="040B0005" w:tentative="1">
      <w:start w:val="1"/>
      <w:numFmt w:val="bullet"/>
      <w:lvlText w:val=""/>
      <w:lvlJc w:val="left"/>
      <w:pPr>
        <w:tabs>
          <w:tab w:val="num" w:pos="5422"/>
        </w:tabs>
        <w:ind w:left="5422" w:hanging="360"/>
      </w:pPr>
      <w:rPr>
        <w:rFonts w:ascii="Wingdings" w:hAnsi="Wingdings" w:hint="default"/>
      </w:rPr>
    </w:lvl>
  </w:abstractNum>
  <w:abstractNum w:abstractNumId="18">
    <w:nsid w:val="133E7149"/>
    <w:multiLevelType w:val="hybridMultilevel"/>
    <w:tmpl w:val="590A6182"/>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B00E831E" w:tentative="1">
      <w:start w:val="1"/>
      <w:numFmt w:val="lowerLetter"/>
      <w:lvlText w:val="%2."/>
      <w:lvlJc w:val="left"/>
      <w:pPr>
        <w:tabs>
          <w:tab w:val="num" w:pos="2744"/>
        </w:tabs>
        <w:ind w:left="2744" w:hanging="360"/>
      </w:pPr>
    </w:lvl>
    <w:lvl w:ilvl="2" w:tplc="B1C8CBD6" w:tentative="1">
      <w:start w:val="1"/>
      <w:numFmt w:val="lowerRoman"/>
      <w:lvlText w:val="%3."/>
      <w:lvlJc w:val="right"/>
      <w:pPr>
        <w:tabs>
          <w:tab w:val="num" w:pos="3464"/>
        </w:tabs>
        <w:ind w:left="3464" w:hanging="180"/>
      </w:pPr>
    </w:lvl>
    <w:lvl w:ilvl="3" w:tplc="73BC5FF6" w:tentative="1">
      <w:start w:val="1"/>
      <w:numFmt w:val="decimal"/>
      <w:lvlText w:val="%4."/>
      <w:lvlJc w:val="left"/>
      <w:pPr>
        <w:tabs>
          <w:tab w:val="num" w:pos="4184"/>
        </w:tabs>
        <w:ind w:left="4184" w:hanging="360"/>
      </w:pPr>
    </w:lvl>
    <w:lvl w:ilvl="4" w:tplc="E9E8F66A" w:tentative="1">
      <w:start w:val="1"/>
      <w:numFmt w:val="lowerLetter"/>
      <w:lvlText w:val="%5."/>
      <w:lvlJc w:val="left"/>
      <w:pPr>
        <w:tabs>
          <w:tab w:val="num" w:pos="4904"/>
        </w:tabs>
        <w:ind w:left="4904" w:hanging="360"/>
      </w:pPr>
    </w:lvl>
    <w:lvl w:ilvl="5" w:tplc="E202F1EC" w:tentative="1">
      <w:start w:val="1"/>
      <w:numFmt w:val="lowerRoman"/>
      <w:lvlText w:val="%6."/>
      <w:lvlJc w:val="right"/>
      <w:pPr>
        <w:tabs>
          <w:tab w:val="num" w:pos="5624"/>
        </w:tabs>
        <w:ind w:left="5624" w:hanging="180"/>
      </w:pPr>
    </w:lvl>
    <w:lvl w:ilvl="6" w:tplc="8F66C562" w:tentative="1">
      <w:start w:val="1"/>
      <w:numFmt w:val="decimal"/>
      <w:lvlText w:val="%7."/>
      <w:lvlJc w:val="left"/>
      <w:pPr>
        <w:tabs>
          <w:tab w:val="num" w:pos="6344"/>
        </w:tabs>
        <w:ind w:left="6344" w:hanging="360"/>
      </w:pPr>
    </w:lvl>
    <w:lvl w:ilvl="7" w:tplc="E654D356" w:tentative="1">
      <w:start w:val="1"/>
      <w:numFmt w:val="lowerLetter"/>
      <w:lvlText w:val="%8."/>
      <w:lvlJc w:val="left"/>
      <w:pPr>
        <w:tabs>
          <w:tab w:val="num" w:pos="7064"/>
        </w:tabs>
        <w:ind w:left="7064" w:hanging="360"/>
      </w:pPr>
    </w:lvl>
    <w:lvl w:ilvl="8" w:tplc="0D26A52E" w:tentative="1">
      <w:start w:val="1"/>
      <w:numFmt w:val="lowerRoman"/>
      <w:lvlText w:val="%9."/>
      <w:lvlJc w:val="right"/>
      <w:pPr>
        <w:tabs>
          <w:tab w:val="num" w:pos="7784"/>
        </w:tabs>
        <w:ind w:left="7784" w:hanging="180"/>
      </w:pPr>
    </w:lvl>
  </w:abstractNum>
  <w:abstractNum w:abstractNumId="19">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0">
    <w:nsid w:val="14DD297C"/>
    <w:multiLevelType w:val="hybridMultilevel"/>
    <w:tmpl w:val="66B83AD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nsid w:val="17F007B6"/>
    <w:multiLevelType w:val="hybridMultilevel"/>
    <w:tmpl w:val="2990C98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nsid w:val="192B49C3"/>
    <w:multiLevelType w:val="hybridMultilevel"/>
    <w:tmpl w:val="26560BDC"/>
    <w:lvl w:ilvl="0" w:tplc="FFFFFFFF">
      <w:start w:val="1"/>
      <w:numFmt w:val="bullet"/>
      <w:lvlText w:val="-"/>
      <w:lvlJc w:val="left"/>
      <w:pPr>
        <w:tabs>
          <w:tab w:val="num" w:pos="3196"/>
        </w:tabs>
        <w:ind w:left="3196" w:hanging="360"/>
      </w:pPr>
      <w:rPr>
        <w:rFonts w:ascii="Arial" w:eastAsia="Times New Roman" w:hAnsi="Arial" w:cs="Times New Roman" w:hint="default"/>
      </w:rPr>
    </w:lvl>
    <w:lvl w:ilvl="1" w:tplc="040B0003">
      <w:start w:val="1"/>
      <w:numFmt w:val="bullet"/>
      <w:lvlText w:val="o"/>
      <w:lvlJc w:val="left"/>
      <w:pPr>
        <w:tabs>
          <w:tab w:val="num" w:pos="2612"/>
        </w:tabs>
        <w:ind w:left="2612" w:hanging="360"/>
      </w:pPr>
      <w:rPr>
        <w:rFonts w:ascii="Courier New" w:hAnsi="Courier New" w:cs="Courier New" w:hint="default"/>
      </w:rPr>
    </w:lvl>
    <w:lvl w:ilvl="2" w:tplc="040B0005">
      <w:start w:val="1"/>
      <w:numFmt w:val="bullet"/>
      <w:lvlText w:val=""/>
      <w:lvlJc w:val="left"/>
      <w:pPr>
        <w:tabs>
          <w:tab w:val="num" w:pos="3332"/>
        </w:tabs>
        <w:ind w:left="3332" w:hanging="360"/>
      </w:pPr>
      <w:rPr>
        <w:rFonts w:ascii="Wingdings" w:hAnsi="Wingdings" w:hint="default"/>
      </w:rPr>
    </w:lvl>
    <w:lvl w:ilvl="3" w:tplc="040B0001">
      <w:start w:val="1"/>
      <w:numFmt w:val="bullet"/>
      <w:lvlText w:val=""/>
      <w:lvlJc w:val="left"/>
      <w:pPr>
        <w:tabs>
          <w:tab w:val="num" w:pos="4052"/>
        </w:tabs>
        <w:ind w:left="4052" w:hanging="360"/>
      </w:pPr>
      <w:rPr>
        <w:rFonts w:ascii="Symbol" w:hAnsi="Symbol" w:hint="default"/>
      </w:rPr>
    </w:lvl>
    <w:lvl w:ilvl="4" w:tplc="040B0003" w:tentative="1">
      <w:start w:val="1"/>
      <w:numFmt w:val="bullet"/>
      <w:lvlText w:val="o"/>
      <w:lvlJc w:val="left"/>
      <w:pPr>
        <w:tabs>
          <w:tab w:val="num" w:pos="4772"/>
        </w:tabs>
        <w:ind w:left="4772" w:hanging="360"/>
      </w:pPr>
      <w:rPr>
        <w:rFonts w:ascii="Courier New" w:hAnsi="Courier New" w:cs="Courier New" w:hint="default"/>
      </w:rPr>
    </w:lvl>
    <w:lvl w:ilvl="5" w:tplc="040B0005" w:tentative="1">
      <w:start w:val="1"/>
      <w:numFmt w:val="bullet"/>
      <w:lvlText w:val=""/>
      <w:lvlJc w:val="left"/>
      <w:pPr>
        <w:tabs>
          <w:tab w:val="num" w:pos="5492"/>
        </w:tabs>
        <w:ind w:left="5492" w:hanging="360"/>
      </w:pPr>
      <w:rPr>
        <w:rFonts w:ascii="Wingdings" w:hAnsi="Wingdings" w:hint="default"/>
      </w:rPr>
    </w:lvl>
    <w:lvl w:ilvl="6" w:tplc="040B0001" w:tentative="1">
      <w:start w:val="1"/>
      <w:numFmt w:val="bullet"/>
      <w:lvlText w:val=""/>
      <w:lvlJc w:val="left"/>
      <w:pPr>
        <w:tabs>
          <w:tab w:val="num" w:pos="6212"/>
        </w:tabs>
        <w:ind w:left="6212" w:hanging="360"/>
      </w:pPr>
      <w:rPr>
        <w:rFonts w:ascii="Symbol" w:hAnsi="Symbol" w:hint="default"/>
      </w:rPr>
    </w:lvl>
    <w:lvl w:ilvl="7" w:tplc="040B0003" w:tentative="1">
      <w:start w:val="1"/>
      <w:numFmt w:val="bullet"/>
      <w:lvlText w:val="o"/>
      <w:lvlJc w:val="left"/>
      <w:pPr>
        <w:tabs>
          <w:tab w:val="num" w:pos="6932"/>
        </w:tabs>
        <w:ind w:left="6932" w:hanging="360"/>
      </w:pPr>
      <w:rPr>
        <w:rFonts w:ascii="Courier New" w:hAnsi="Courier New" w:cs="Courier New" w:hint="default"/>
      </w:rPr>
    </w:lvl>
    <w:lvl w:ilvl="8" w:tplc="040B0005" w:tentative="1">
      <w:start w:val="1"/>
      <w:numFmt w:val="bullet"/>
      <w:lvlText w:val=""/>
      <w:lvlJc w:val="left"/>
      <w:pPr>
        <w:tabs>
          <w:tab w:val="num" w:pos="7652"/>
        </w:tabs>
        <w:ind w:left="7652" w:hanging="360"/>
      </w:pPr>
      <w:rPr>
        <w:rFonts w:ascii="Wingdings" w:hAnsi="Wingdings" w:hint="default"/>
      </w:rPr>
    </w:lvl>
  </w:abstractNum>
  <w:abstractNum w:abstractNumId="23">
    <w:nsid w:val="1B791A9C"/>
    <w:multiLevelType w:val="hybridMultilevel"/>
    <w:tmpl w:val="C2803278"/>
    <w:lvl w:ilvl="0" w:tplc="39C250A8">
      <w:start w:val="1"/>
      <w:numFmt w:val="lowerLetter"/>
      <w:lvlText w:val="%1)"/>
      <w:lvlJc w:val="left"/>
      <w:pPr>
        <w:tabs>
          <w:tab w:val="num" w:pos="2498"/>
        </w:tabs>
        <w:ind w:left="2498" w:hanging="360"/>
      </w:pPr>
      <w:rPr>
        <w:rFonts w:hint="default"/>
      </w:rPr>
    </w:lvl>
    <w:lvl w:ilvl="1" w:tplc="040B0019" w:tentative="1">
      <w:start w:val="1"/>
      <w:numFmt w:val="lowerLetter"/>
      <w:lvlText w:val="%2."/>
      <w:lvlJc w:val="left"/>
      <w:pPr>
        <w:tabs>
          <w:tab w:val="num" w:pos="3218"/>
        </w:tabs>
        <w:ind w:left="3218" w:hanging="360"/>
      </w:pPr>
    </w:lvl>
    <w:lvl w:ilvl="2" w:tplc="040B001B" w:tentative="1">
      <w:start w:val="1"/>
      <w:numFmt w:val="lowerRoman"/>
      <w:lvlText w:val="%3."/>
      <w:lvlJc w:val="right"/>
      <w:pPr>
        <w:tabs>
          <w:tab w:val="num" w:pos="3938"/>
        </w:tabs>
        <w:ind w:left="3938" w:hanging="180"/>
      </w:pPr>
    </w:lvl>
    <w:lvl w:ilvl="3" w:tplc="040B000F" w:tentative="1">
      <w:start w:val="1"/>
      <w:numFmt w:val="decimal"/>
      <w:lvlText w:val="%4."/>
      <w:lvlJc w:val="left"/>
      <w:pPr>
        <w:tabs>
          <w:tab w:val="num" w:pos="4658"/>
        </w:tabs>
        <w:ind w:left="4658" w:hanging="360"/>
      </w:pPr>
    </w:lvl>
    <w:lvl w:ilvl="4" w:tplc="040B0019" w:tentative="1">
      <w:start w:val="1"/>
      <w:numFmt w:val="lowerLetter"/>
      <w:lvlText w:val="%5."/>
      <w:lvlJc w:val="left"/>
      <w:pPr>
        <w:tabs>
          <w:tab w:val="num" w:pos="5378"/>
        </w:tabs>
        <w:ind w:left="5378" w:hanging="360"/>
      </w:pPr>
    </w:lvl>
    <w:lvl w:ilvl="5" w:tplc="040B001B" w:tentative="1">
      <w:start w:val="1"/>
      <w:numFmt w:val="lowerRoman"/>
      <w:lvlText w:val="%6."/>
      <w:lvlJc w:val="right"/>
      <w:pPr>
        <w:tabs>
          <w:tab w:val="num" w:pos="6098"/>
        </w:tabs>
        <w:ind w:left="6098" w:hanging="180"/>
      </w:pPr>
    </w:lvl>
    <w:lvl w:ilvl="6" w:tplc="040B000F" w:tentative="1">
      <w:start w:val="1"/>
      <w:numFmt w:val="decimal"/>
      <w:lvlText w:val="%7."/>
      <w:lvlJc w:val="left"/>
      <w:pPr>
        <w:tabs>
          <w:tab w:val="num" w:pos="6818"/>
        </w:tabs>
        <w:ind w:left="6818" w:hanging="360"/>
      </w:pPr>
    </w:lvl>
    <w:lvl w:ilvl="7" w:tplc="040B0019" w:tentative="1">
      <w:start w:val="1"/>
      <w:numFmt w:val="lowerLetter"/>
      <w:lvlText w:val="%8."/>
      <w:lvlJc w:val="left"/>
      <w:pPr>
        <w:tabs>
          <w:tab w:val="num" w:pos="7538"/>
        </w:tabs>
        <w:ind w:left="7538" w:hanging="360"/>
      </w:pPr>
    </w:lvl>
    <w:lvl w:ilvl="8" w:tplc="040B001B" w:tentative="1">
      <w:start w:val="1"/>
      <w:numFmt w:val="lowerRoman"/>
      <w:lvlText w:val="%9."/>
      <w:lvlJc w:val="right"/>
      <w:pPr>
        <w:tabs>
          <w:tab w:val="num" w:pos="8258"/>
        </w:tabs>
        <w:ind w:left="8258" w:hanging="180"/>
      </w:pPr>
    </w:lvl>
  </w:abstractNum>
  <w:abstractNum w:abstractNumId="24">
    <w:nsid w:val="1CDB4154"/>
    <w:multiLevelType w:val="hybridMultilevel"/>
    <w:tmpl w:val="0DB2D98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nsid w:val="1DB61397"/>
    <w:multiLevelType w:val="hybridMultilevel"/>
    <w:tmpl w:val="7772E9A0"/>
    <w:lvl w:ilvl="0" w:tplc="040B0001">
      <w:start w:val="1"/>
      <w:numFmt w:val="bullet"/>
      <w:lvlText w:val=""/>
      <w:lvlJc w:val="left"/>
      <w:pPr>
        <w:ind w:left="2064" w:hanging="360"/>
      </w:pPr>
      <w:rPr>
        <w:rFonts w:ascii="Symbol" w:hAnsi="Symbol" w:hint="default"/>
      </w:rPr>
    </w:lvl>
    <w:lvl w:ilvl="1" w:tplc="040B0003">
      <w:start w:val="1"/>
      <w:numFmt w:val="bullet"/>
      <w:lvlText w:val="o"/>
      <w:lvlJc w:val="left"/>
      <w:pPr>
        <w:ind w:left="2784" w:hanging="360"/>
      </w:pPr>
      <w:rPr>
        <w:rFonts w:ascii="Courier New" w:hAnsi="Courier New" w:cs="Courier New" w:hint="default"/>
      </w:rPr>
    </w:lvl>
    <w:lvl w:ilvl="2" w:tplc="040B0005" w:tentative="1">
      <w:start w:val="1"/>
      <w:numFmt w:val="bullet"/>
      <w:lvlText w:val=""/>
      <w:lvlJc w:val="left"/>
      <w:pPr>
        <w:ind w:left="3504" w:hanging="360"/>
      </w:pPr>
      <w:rPr>
        <w:rFonts w:ascii="Wingdings" w:hAnsi="Wingdings" w:hint="default"/>
      </w:rPr>
    </w:lvl>
    <w:lvl w:ilvl="3" w:tplc="040B0001" w:tentative="1">
      <w:start w:val="1"/>
      <w:numFmt w:val="bullet"/>
      <w:lvlText w:val=""/>
      <w:lvlJc w:val="left"/>
      <w:pPr>
        <w:ind w:left="4224" w:hanging="360"/>
      </w:pPr>
      <w:rPr>
        <w:rFonts w:ascii="Symbol" w:hAnsi="Symbol" w:hint="default"/>
      </w:rPr>
    </w:lvl>
    <w:lvl w:ilvl="4" w:tplc="040B0003" w:tentative="1">
      <w:start w:val="1"/>
      <w:numFmt w:val="bullet"/>
      <w:lvlText w:val="o"/>
      <w:lvlJc w:val="left"/>
      <w:pPr>
        <w:ind w:left="4944" w:hanging="360"/>
      </w:pPr>
      <w:rPr>
        <w:rFonts w:ascii="Courier New" w:hAnsi="Courier New" w:cs="Courier New" w:hint="default"/>
      </w:rPr>
    </w:lvl>
    <w:lvl w:ilvl="5" w:tplc="040B0005" w:tentative="1">
      <w:start w:val="1"/>
      <w:numFmt w:val="bullet"/>
      <w:lvlText w:val=""/>
      <w:lvlJc w:val="left"/>
      <w:pPr>
        <w:ind w:left="5664" w:hanging="360"/>
      </w:pPr>
      <w:rPr>
        <w:rFonts w:ascii="Wingdings" w:hAnsi="Wingdings" w:hint="default"/>
      </w:rPr>
    </w:lvl>
    <w:lvl w:ilvl="6" w:tplc="040B0001" w:tentative="1">
      <w:start w:val="1"/>
      <w:numFmt w:val="bullet"/>
      <w:lvlText w:val=""/>
      <w:lvlJc w:val="left"/>
      <w:pPr>
        <w:ind w:left="6384" w:hanging="360"/>
      </w:pPr>
      <w:rPr>
        <w:rFonts w:ascii="Symbol" w:hAnsi="Symbol" w:hint="default"/>
      </w:rPr>
    </w:lvl>
    <w:lvl w:ilvl="7" w:tplc="040B0003" w:tentative="1">
      <w:start w:val="1"/>
      <w:numFmt w:val="bullet"/>
      <w:lvlText w:val="o"/>
      <w:lvlJc w:val="left"/>
      <w:pPr>
        <w:ind w:left="7104" w:hanging="360"/>
      </w:pPr>
      <w:rPr>
        <w:rFonts w:ascii="Courier New" w:hAnsi="Courier New" w:cs="Courier New" w:hint="default"/>
      </w:rPr>
    </w:lvl>
    <w:lvl w:ilvl="8" w:tplc="040B0005" w:tentative="1">
      <w:start w:val="1"/>
      <w:numFmt w:val="bullet"/>
      <w:lvlText w:val=""/>
      <w:lvlJc w:val="left"/>
      <w:pPr>
        <w:ind w:left="7824" w:hanging="360"/>
      </w:pPr>
      <w:rPr>
        <w:rFonts w:ascii="Wingdings" w:hAnsi="Wingdings" w:hint="default"/>
      </w:rPr>
    </w:lvl>
  </w:abstractNum>
  <w:abstractNum w:abstractNumId="26">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27">
    <w:nsid w:val="1F6D57B7"/>
    <w:multiLevelType w:val="hybridMultilevel"/>
    <w:tmpl w:val="97C83AA6"/>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28">
    <w:nsid w:val="22F53A99"/>
    <w:multiLevelType w:val="hybridMultilevel"/>
    <w:tmpl w:val="650A9BD0"/>
    <w:lvl w:ilvl="0" w:tplc="98B82FE2">
      <w:start w:val="1"/>
      <w:numFmt w:val="decimal"/>
      <w:lvlText w:val="%1."/>
      <w:lvlJc w:val="left"/>
      <w:pPr>
        <w:tabs>
          <w:tab w:val="num" w:pos="1778"/>
        </w:tabs>
        <w:ind w:left="1778" w:hanging="360"/>
      </w:pPr>
      <w:rPr>
        <w:rFonts w:hint="default"/>
      </w:rPr>
    </w:lvl>
    <w:lvl w:ilvl="1" w:tplc="040B0019" w:tentative="1">
      <w:start w:val="1"/>
      <w:numFmt w:val="lowerLetter"/>
      <w:lvlText w:val="%2."/>
      <w:lvlJc w:val="left"/>
      <w:pPr>
        <w:tabs>
          <w:tab w:val="num" w:pos="2498"/>
        </w:tabs>
        <w:ind w:left="2498" w:hanging="360"/>
      </w:p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29">
    <w:nsid w:val="23C44EA7"/>
    <w:multiLevelType w:val="hybridMultilevel"/>
    <w:tmpl w:val="1F463F1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nsid w:val="243A0B00"/>
    <w:multiLevelType w:val="hybridMultilevel"/>
    <w:tmpl w:val="3CB6851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1">
    <w:nsid w:val="25236B44"/>
    <w:multiLevelType w:val="hybridMultilevel"/>
    <w:tmpl w:val="9E14D102"/>
    <w:lvl w:ilvl="0" w:tplc="FFFFFFFF">
      <w:start w:val="1"/>
      <w:numFmt w:val="bullet"/>
      <w:lvlText w:val="-"/>
      <w:lvlJc w:val="left"/>
      <w:pPr>
        <w:tabs>
          <w:tab w:val="num" w:pos="2487"/>
        </w:tabs>
        <w:ind w:left="2487" w:hanging="360"/>
      </w:pPr>
      <w:rPr>
        <w:rFonts w:ascii="Arial" w:eastAsia="Times New Roman" w:hAnsi="Arial"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tentative="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32">
    <w:nsid w:val="288E7D20"/>
    <w:multiLevelType w:val="hybridMultilevel"/>
    <w:tmpl w:val="ED06A6C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3">
    <w:nsid w:val="28C53F16"/>
    <w:multiLevelType w:val="multilevel"/>
    <w:tmpl w:val="5C102A30"/>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2DEB5C46"/>
    <w:multiLevelType w:val="hybridMultilevel"/>
    <w:tmpl w:val="DCA2F51A"/>
    <w:lvl w:ilvl="0" w:tplc="42BA351A">
      <w:start w:val="1"/>
      <w:numFmt w:val="bullet"/>
      <w:pStyle w:val="Normalbulletedindent"/>
      <w:lvlText w:val=""/>
      <w:lvlJc w:val="left"/>
      <w:pPr>
        <w:tabs>
          <w:tab w:val="num" w:pos="4253"/>
        </w:tabs>
        <w:ind w:left="4253" w:hanging="284"/>
      </w:pPr>
      <w:rPr>
        <w:rFonts w:ascii="Symbol" w:hAnsi="Symbol" w:hint="default"/>
      </w:rPr>
    </w:lvl>
    <w:lvl w:ilvl="1" w:tplc="819499F2" w:tentative="1">
      <w:start w:val="1"/>
      <w:numFmt w:val="bullet"/>
      <w:lvlText w:val="o"/>
      <w:lvlJc w:val="left"/>
      <w:pPr>
        <w:tabs>
          <w:tab w:val="num" w:pos="3708"/>
        </w:tabs>
        <w:ind w:left="3708" w:hanging="360"/>
      </w:pPr>
      <w:rPr>
        <w:rFonts w:ascii="Courier New" w:hAnsi="Courier New" w:cs="Courier New" w:hint="default"/>
      </w:rPr>
    </w:lvl>
    <w:lvl w:ilvl="2" w:tplc="668EE946" w:tentative="1">
      <w:start w:val="1"/>
      <w:numFmt w:val="bullet"/>
      <w:lvlText w:val=""/>
      <w:lvlJc w:val="left"/>
      <w:pPr>
        <w:tabs>
          <w:tab w:val="num" w:pos="4428"/>
        </w:tabs>
        <w:ind w:left="4428" w:hanging="360"/>
      </w:pPr>
      <w:rPr>
        <w:rFonts w:ascii="Wingdings" w:hAnsi="Wingdings" w:hint="default"/>
      </w:rPr>
    </w:lvl>
    <w:lvl w:ilvl="3" w:tplc="B6E4C54A" w:tentative="1">
      <w:start w:val="1"/>
      <w:numFmt w:val="bullet"/>
      <w:lvlText w:val=""/>
      <w:lvlJc w:val="left"/>
      <w:pPr>
        <w:tabs>
          <w:tab w:val="num" w:pos="5148"/>
        </w:tabs>
        <w:ind w:left="5148" w:hanging="360"/>
      </w:pPr>
      <w:rPr>
        <w:rFonts w:ascii="Symbol" w:hAnsi="Symbol" w:hint="default"/>
      </w:rPr>
    </w:lvl>
    <w:lvl w:ilvl="4" w:tplc="6114C6C0" w:tentative="1">
      <w:start w:val="1"/>
      <w:numFmt w:val="bullet"/>
      <w:lvlText w:val="o"/>
      <w:lvlJc w:val="left"/>
      <w:pPr>
        <w:tabs>
          <w:tab w:val="num" w:pos="5868"/>
        </w:tabs>
        <w:ind w:left="5868" w:hanging="360"/>
      </w:pPr>
      <w:rPr>
        <w:rFonts w:ascii="Courier New" w:hAnsi="Courier New" w:cs="Courier New" w:hint="default"/>
      </w:rPr>
    </w:lvl>
    <w:lvl w:ilvl="5" w:tplc="2DFCA764" w:tentative="1">
      <w:start w:val="1"/>
      <w:numFmt w:val="bullet"/>
      <w:lvlText w:val=""/>
      <w:lvlJc w:val="left"/>
      <w:pPr>
        <w:tabs>
          <w:tab w:val="num" w:pos="6588"/>
        </w:tabs>
        <w:ind w:left="6588" w:hanging="360"/>
      </w:pPr>
      <w:rPr>
        <w:rFonts w:ascii="Wingdings" w:hAnsi="Wingdings" w:hint="default"/>
      </w:rPr>
    </w:lvl>
    <w:lvl w:ilvl="6" w:tplc="4ADAEBF6" w:tentative="1">
      <w:start w:val="1"/>
      <w:numFmt w:val="bullet"/>
      <w:lvlText w:val=""/>
      <w:lvlJc w:val="left"/>
      <w:pPr>
        <w:tabs>
          <w:tab w:val="num" w:pos="7308"/>
        </w:tabs>
        <w:ind w:left="7308" w:hanging="360"/>
      </w:pPr>
      <w:rPr>
        <w:rFonts w:ascii="Symbol" w:hAnsi="Symbol" w:hint="default"/>
      </w:rPr>
    </w:lvl>
    <w:lvl w:ilvl="7" w:tplc="D4DCAC4A" w:tentative="1">
      <w:start w:val="1"/>
      <w:numFmt w:val="bullet"/>
      <w:lvlText w:val="o"/>
      <w:lvlJc w:val="left"/>
      <w:pPr>
        <w:tabs>
          <w:tab w:val="num" w:pos="8028"/>
        </w:tabs>
        <w:ind w:left="8028" w:hanging="360"/>
      </w:pPr>
      <w:rPr>
        <w:rFonts w:ascii="Courier New" w:hAnsi="Courier New" w:cs="Courier New" w:hint="default"/>
      </w:rPr>
    </w:lvl>
    <w:lvl w:ilvl="8" w:tplc="2CF078E4" w:tentative="1">
      <w:start w:val="1"/>
      <w:numFmt w:val="bullet"/>
      <w:lvlText w:val=""/>
      <w:lvlJc w:val="left"/>
      <w:pPr>
        <w:tabs>
          <w:tab w:val="num" w:pos="8748"/>
        </w:tabs>
        <w:ind w:left="8748" w:hanging="360"/>
      </w:pPr>
      <w:rPr>
        <w:rFonts w:ascii="Wingdings" w:hAnsi="Wingdings" w:hint="default"/>
      </w:rPr>
    </w:lvl>
  </w:abstractNum>
  <w:abstractNum w:abstractNumId="35">
    <w:nsid w:val="2F593339"/>
    <w:multiLevelType w:val="hybridMultilevel"/>
    <w:tmpl w:val="9D08D9E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nsid w:val="3161205A"/>
    <w:multiLevelType w:val="hybridMultilevel"/>
    <w:tmpl w:val="9352219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7">
    <w:nsid w:val="36D955DD"/>
    <w:multiLevelType w:val="hybridMultilevel"/>
    <w:tmpl w:val="E134167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8">
    <w:nsid w:val="386D6E8B"/>
    <w:multiLevelType w:val="hybridMultilevel"/>
    <w:tmpl w:val="4C1E9A3E"/>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9">
    <w:nsid w:val="3CE7391B"/>
    <w:multiLevelType w:val="hybridMultilevel"/>
    <w:tmpl w:val="1C46053A"/>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4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5259"/>
        </w:tabs>
        <w:ind w:left="5259"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407912EB"/>
    <w:multiLevelType w:val="hybridMultilevel"/>
    <w:tmpl w:val="0BBCAC8E"/>
    <w:lvl w:ilvl="0" w:tplc="EDD8F88C">
      <w:start w:val="1"/>
      <w:numFmt w:val="decimal"/>
      <w:lvlText w:val="%1."/>
      <w:lvlJc w:val="left"/>
      <w:pPr>
        <w:tabs>
          <w:tab w:val="num" w:pos="1778"/>
        </w:tabs>
        <w:ind w:left="1778" w:hanging="360"/>
      </w:pPr>
      <w:rPr>
        <w:rFonts w:hint="default"/>
      </w:rPr>
    </w:lvl>
    <w:lvl w:ilvl="1" w:tplc="8740107E">
      <w:start w:val="1"/>
      <w:numFmt w:val="lowerLetter"/>
      <w:lvlText w:val="%2)"/>
      <w:lvlJc w:val="left"/>
      <w:pPr>
        <w:tabs>
          <w:tab w:val="num" w:pos="2498"/>
        </w:tabs>
        <w:ind w:left="2498" w:hanging="360"/>
      </w:pPr>
      <w:rPr>
        <w:rFonts w:hint="default"/>
      </w:rPr>
    </w:lvl>
    <w:lvl w:ilvl="2" w:tplc="533459CA">
      <w:start w:val="1"/>
      <w:numFmt w:val="upperLetter"/>
      <w:lvlText w:val="%3."/>
      <w:lvlJc w:val="left"/>
      <w:pPr>
        <w:tabs>
          <w:tab w:val="num" w:pos="3398"/>
        </w:tabs>
        <w:ind w:left="3398" w:hanging="360"/>
      </w:pPr>
      <w:rPr>
        <w:rFonts w:hint="default"/>
      </w:r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2">
    <w:nsid w:val="43420158"/>
    <w:multiLevelType w:val="hybridMultilevel"/>
    <w:tmpl w:val="79DC483A"/>
    <w:lvl w:ilvl="0" w:tplc="6862DCA6">
      <w:start w:val="3"/>
      <w:numFmt w:val="bullet"/>
      <w:lvlText w:val="-"/>
      <w:lvlJc w:val="left"/>
      <w:pPr>
        <w:ind w:left="2138" w:hanging="360"/>
      </w:pPr>
      <w:rPr>
        <w:rFonts w:ascii="Times New Roman" w:eastAsia="Times New Roman" w:hAnsi="Times New Roman"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3">
    <w:nsid w:val="43E85720"/>
    <w:multiLevelType w:val="hybridMultilevel"/>
    <w:tmpl w:val="9EF0F9CA"/>
    <w:lvl w:ilvl="0" w:tplc="05DAB6EA">
      <w:start w:val="1"/>
      <w:numFmt w:val="decimal"/>
      <w:lvlText w:val="%1"/>
      <w:lvlJc w:val="left"/>
      <w:pPr>
        <w:tabs>
          <w:tab w:val="num" w:pos="2628"/>
        </w:tabs>
        <w:ind w:left="2628" w:hanging="360"/>
      </w:pPr>
      <w:rPr>
        <w:rFonts w:hint="default"/>
      </w:rPr>
    </w:lvl>
    <w:lvl w:ilvl="1" w:tplc="FFFFFFFF">
      <w:start w:val="1"/>
      <w:numFmt w:val="bullet"/>
      <w:lvlText w:val=""/>
      <w:lvlJc w:val="left"/>
      <w:pPr>
        <w:tabs>
          <w:tab w:val="num" w:pos="3348"/>
        </w:tabs>
        <w:ind w:left="3348" w:hanging="360"/>
      </w:pPr>
      <w:rPr>
        <w:rFonts w:ascii="Wingdings" w:hAnsi="Wingdings" w:hint="default"/>
      </w:r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44">
    <w:nsid w:val="445834B6"/>
    <w:multiLevelType w:val="multilevel"/>
    <w:tmpl w:val="EAF44612"/>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4AAD1DA6"/>
    <w:multiLevelType w:val="hybridMultilevel"/>
    <w:tmpl w:val="45E2686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6">
    <w:nsid w:val="4AF42460"/>
    <w:multiLevelType w:val="hybridMultilevel"/>
    <w:tmpl w:val="80A6C9D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nsid w:val="5AB33C85"/>
    <w:multiLevelType w:val="hybridMultilevel"/>
    <w:tmpl w:val="93BE716A"/>
    <w:lvl w:ilvl="0" w:tplc="CD8E7D40">
      <w:start w:val="1"/>
      <w:numFmt w:val="decimal"/>
      <w:lvlText w:val="%1."/>
      <w:lvlJc w:val="left"/>
      <w:pPr>
        <w:tabs>
          <w:tab w:val="num" w:pos="1778"/>
        </w:tabs>
        <w:ind w:left="1778" w:hanging="360"/>
      </w:pPr>
      <w:rPr>
        <w:rFonts w:hint="default"/>
      </w:rPr>
    </w:lvl>
    <w:lvl w:ilvl="1" w:tplc="FFFFFFFF">
      <w:start w:val="1"/>
      <w:numFmt w:val="bullet"/>
      <w:lvlText w:val="-"/>
      <w:lvlJc w:val="left"/>
      <w:pPr>
        <w:tabs>
          <w:tab w:val="num" w:pos="2498"/>
        </w:tabs>
        <w:ind w:left="2498" w:hanging="360"/>
      </w:pPr>
      <w:rPr>
        <w:rFonts w:ascii="Times New Roman" w:eastAsia="Times New Roman" w:hAnsi="Times New Roman" w:cs="Times New Roman" w:hint="default"/>
      </w:r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8">
    <w:nsid w:val="5D70597C"/>
    <w:multiLevelType w:val="hybridMultilevel"/>
    <w:tmpl w:val="8AE851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nsid w:val="5DBA758A"/>
    <w:multiLevelType w:val="multilevel"/>
    <w:tmpl w:val="A880EA34"/>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nsid w:val="63B60C70"/>
    <w:multiLevelType w:val="hybridMultilevel"/>
    <w:tmpl w:val="703E616C"/>
    <w:lvl w:ilvl="0" w:tplc="6862DCA6">
      <w:start w:val="3"/>
      <w:numFmt w:val="bullet"/>
      <w:lvlText w:val="-"/>
      <w:lvlJc w:val="left"/>
      <w:pPr>
        <w:tabs>
          <w:tab w:val="num" w:pos="2628"/>
        </w:tabs>
        <w:ind w:left="2628" w:hanging="360"/>
      </w:pPr>
      <w:rPr>
        <w:rFonts w:ascii="Times New Roman" w:eastAsia="Times New Roman" w:hAnsi="Times New Roman" w:cs="Times New Roman" w:hint="default"/>
      </w:rPr>
    </w:lvl>
    <w:lvl w:ilvl="1" w:tplc="040B0003" w:tentative="1">
      <w:start w:val="1"/>
      <w:numFmt w:val="bullet"/>
      <w:lvlText w:val="o"/>
      <w:lvlJc w:val="left"/>
      <w:pPr>
        <w:tabs>
          <w:tab w:val="num" w:pos="3348"/>
        </w:tabs>
        <w:ind w:left="3348" w:hanging="360"/>
      </w:pPr>
      <w:rPr>
        <w:rFonts w:ascii="Courier New" w:hAnsi="Courier New" w:cs="Courier New" w:hint="default"/>
      </w:rPr>
    </w:lvl>
    <w:lvl w:ilvl="2" w:tplc="040B0005">
      <w:start w:val="1"/>
      <w:numFmt w:val="bullet"/>
      <w:lvlText w:val=""/>
      <w:lvlJc w:val="left"/>
      <w:pPr>
        <w:tabs>
          <w:tab w:val="num" w:pos="4068"/>
        </w:tabs>
        <w:ind w:left="4068" w:hanging="360"/>
      </w:pPr>
      <w:rPr>
        <w:rFonts w:ascii="Wingdings" w:hAnsi="Wingdings" w:hint="default"/>
      </w:rPr>
    </w:lvl>
    <w:lvl w:ilvl="3" w:tplc="040B0001" w:tentative="1">
      <w:start w:val="1"/>
      <w:numFmt w:val="bullet"/>
      <w:lvlText w:val=""/>
      <w:lvlJc w:val="left"/>
      <w:pPr>
        <w:tabs>
          <w:tab w:val="num" w:pos="4788"/>
        </w:tabs>
        <w:ind w:left="4788" w:hanging="360"/>
      </w:pPr>
      <w:rPr>
        <w:rFonts w:ascii="Symbol" w:hAnsi="Symbol" w:hint="default"/>
      </w:rPr>
    </w:lvl>
    <w:lvl w:ilvl="4" w:tplc="040B0003" w:tentative="1">
      <w:start w:val="1"/>
      <w:numFmt w:val="bullet"/>
      <w:lvlText w:val="o"/>
      <w:lvlJc w:val="left"/>
      <w:pPr>
        <w:tabs>
          <w:tab w:val="num" w:pos="5508"/>
        </w:tabs>
        <w:ind w:left="5508" w:hanging="360"/>
      </w:pPr>
      <w:rPr>
        <w:rFonts w:ascii="Courier New" w:hAnsi="Courier New" w:cs="Courier New" w:hint="default"/>
      </w:rPr>
    </w:lvl>
    <w:lvl w:ilvl="5" w:tplc="040B0005" w:tentative="1">
      <w:start w:val="1"/>
      <w:numFmt w:val="bullet"/>
      <w:lvlText w:val=""/>
      <w:lvlJc w:val="left"/>
      <w:pPr>
        <w:tabs>
          <w:tab w:val="num" w:pos="6228"/>
        </w:tabs>
        <w:ind w:left="6228" w:hanging="360"/>
      </w:pPr>
      <w:rPr>
        <w:rFonts w:ascii="Wingdings" w:hAnsi="Wingdings" w:hint="default"/>
      </w:rPr>
    </w:lvl>
    <w:lvl w:ilvl="6" w:tplc="040B0001" w:tentative="1">
      <w:start w:val="1"/>
      <w:numFmt w:val="bullet"/>
      <w:lvlText w:val=""/>
      <w:lvlJc w:val="left"/>
      <w:pPr>
        <w:tabs>
          <w:tab w:val="num" w:pos="6948"/>
        </w:tabs>
        <w:ind w:left="6948" w:hanging="360"/>
      </w:pPr>
      <w:rPr>
        <w:rFonts w:ascii="Symbol" w:hAnsi="Symbol" w:hint="default"/>
      </w:rPr>
    </w:lvl>
    <w:lvl w:ilvl="7" w:tplc="040B0003" w:tentative="1">
      <w:start w:val="1"/>
      <w:numFmt w:val="bullet"/>
      <w:lvlText w:val="o"/>
      <w:lvlJc w:val="left"/>
      <w:pPr>
        <w:tabs>
          <w:tab w:val="num" w:pos="7668"/>
        </w:tabs>
        <w:ind w:left="7668" w:hanging="360"/>
      </w:pPr>
      <w:rPr>
        <w:rFonts w:ascii="Courier New" w:hAnsi="Courier New" w:cs="Courier New" w:hint="default"/>
      </w:rPr>
    </w:lvl>
    <w:lvl w:ilvl="8" w:tplc="040B0005" w:tentative="1">
      <w:start w:val="1"/>
      <w:numFmt w:val="bullet"/>
      <w:lvlText w:val=""/>
      <w:lvlJc w:val="left"/>
      <w:pPr>
        <w:tabs>
          <w:tab w:val="num" w:pos="8388"/>
        </w:tabs>
        <w:ind w:left="8388" w:hanging="360"/>
      </w:pPr>
      <w:rPr>
        <w:rFonts w:ascii="Wingdings" w:hAnsi="Wingdings" w:hint="default"/>
      </w:rPr>
    </w:lvl>
  </w:abstractNum>
  <w:abstractNum w:abstractNumId="51">
    <w:nsid w:val="69B17371"/>
    <w:multiLevelType w:val="hybridMultilevel"/>
    <w:tmpl w:val="EBC8F1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nsid w:val="6A186740"/>
    <w:multiLevelType w:val="multilevel"/>
    <w:tmpl w:val="C338D0BE"/>
    <w:lvl w:ilvl="0">
      <w:start w:val="1"/>
      <w:numFmt w:val="decimal"/>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6BE17119"/>
    <w:multiLevelType w:val="hybridMultilevel"/>
    <w:tmpl w:val="5CAEE1A8"/>
    <w:lvl w:ilvl="0" w:tplc="040B0001">
      <w:start w:val="1"/>
      <w:numFmt w:val="bullet"/>
      <w:lvlText w:val=""/>
      <w:lvlJc w:val="left"/>
      <w:pPr>
        <w:tabs>
          <w:tab w:val="num" w:pos="2138"/>
        </w:tabs>
        <w:ind w:left="2138" w:hanging="360"/>
      </w:pPr>
      <w:rPr>
        <w:rFonts w:ascii="Symbol" w:hAnsi="Symbol" w:hint="default"/>
      </w:rPr>
    </w:lvl>
    <w:lvl w:ilvl="1" w:tplc="040B0003" w:tentative="1">
      <w:start w:val="1"/>
      <w:numFmt w:val="bullet"/>
      <w:lvlText w:val="o"/>
      <w:lvlJc w:val="left"/>
      <w:pPr>
        <w:tabs>
          <w:tab w:val="num" w:pos="2858"/>
        </w:tabs>
        <w:ind w:left="2858" w:hanging="360"/>
      </w:pPr>
      <w:rPr>
        <w:rFonts w:ascii="Courier New" w:hAnsi="Courier New" w:cs="Courier New" w:hint="default"/>
      </w:rPr>
    </w:lvl>
    <w:lvl w:ilvl="2" w:tplc="040B0005" w:tentative="1">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4">
    <w:nsid w:val="6FAC7A7A"/>
    <w:multiLevelType w:val="hybridMultilevel"/>
    <w:tmpl w:val="FDF8BAC0"/>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55">
    <w:nsid w:val="754D5D79"/>
    <w:multiLevelType w:val="hybridMultilevel"/>
    <w:tmpl w:val="4522A854"/>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56">
    <w:nsid w:val="7B176819"/>
    <w:multiLevelType w:val="hybridMultilevel"/>
    <w:tmpl w:val="A846238A"/>
    <w:lvl w:ilvl="0" w:tplc="040B0001">
      <w:start w:val="1"/>
      <w:numFmt w:val="bullet"/>
      <w:lvlText w:val=""/>
      <w:lvlJc w:val="left"/>
      <w:pPr>
        <w:tabs>
          <w:tab w:val="num" w:pos="2138"/>
        </w:tabs>
        <w:ind w:left="2138" w:hanging="360"/>
      </w:pPr>
      <w:rPr>
        <w:rFonts w:ascii="Symbol" w:hAnsi="Symbol" w:hint="default"/>
      </w:rPr>
    </w:lvl>
    <w:lvl w:ilvl="1" w:tplc="040B0003">
      <w:start w:val="1"/>
      <w:numFmt w:val="bullet"/>
      <w:lvlText w:val="o"/>
      <w:lvlJc w:val="left"/>
      <w:pPr>
        <w:tabs>
          <w:tab w:val="num" w:pos="2858"/>
        </w:tabs>
        <w:ind w:left="2858" w:hanging="360"/>
      </w:pPr>
      <w:rPr>
        <w:rFonts w:ascii="Courier New" w:hAnsi="Courier New" w:cs="Courier New" w:hint="default"/>
      </w:rPr>
    </w:lvl>
    <w:lvl w:ilvl="2" w:tplc="040B0005">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7">
    <w:nsid w:val="7B3B532D"/>
    <w:multiLevelType w:val="hybridMultilevel"/>
    <w:tmpl w:val="580C5B6C"/>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40"/>
  </w:num>
  <w:num w:numId="12">
    <w:abstractNumId w:val="9"/>
  </w:num>
  <w:num w:numId="13">
    <w:abstractNumId w:val="34"/>
  </w:num>
  <w:num w:numId="14">
    <w:abstractNumId w:val="43"/>
  </w:num>
  <w:num w:numId="15">
    <w:abstractNumId w:val="50"/>
  </w:num>
  <w:num w:numId="16">
    <w:abstractNumId w:val="31"/>
  </w:num>
  <w:num w:numId="17">
    <w:abstractNumId w:val="55"/>
  </w:num>
  <w:num w:numId="18">
    <w:abstractNumId w:val="22"/>
  </w:num>
  <w:num w:numId="19">
    <w:abstractNumId w:val="57"/>
  </w:num>
  <w:num w:numId="20">
    <w:abstractNumId w:val="33"/>
  </w:num>
  <w:num w:numId="21">
    <w:abstractNumId w:val="27"/>
  </w:num>
  <w:num w:numId="22">
    <w:abstractNumId w:val="18"/>
  </w:num>
  <w:num w:numId="23">
    <w:abstractNumId w:val="54"/>
  </w:num>
  <w:num w:numId="24">
    <w:abstractNumId w:val="39"/>
  </w:num>
  <w:num w:numId="25">
    <w:abstractNumId w:val="17"/>
  </w:num>
  <w:num w:numId="26">
    <w:abstractNumId w:val="10"/>
  </w:num>
  <w:num w:numId="27">
    <w:abstractNumId w:val="41"/>
  </w:num>
  <w:num w:numId="28">
    <w:abstractNumId w:val="53"/>
  </w:num>
  <w:num w:numId="29">
    <w:abstractNumId w:val="56"/>
  </w:num>
  <w:num w:numId="30">
    <w:abstractNumId w:val="23"/>
  </w:num>
  <w:num w:numId="31">
    <w:abstractNumId w:val="49"/>
  </w:num>
  <w:num w:numId="32">
    <w:abstractNumId w:val="47"/>
  </w:num>
  <w:num w:numId="33">
    <w:abstractNumId w:val="28"/>
  </w:num>
  <w:num w:numId="34">
    <w:abstractNumId w:val="25"/>
  </w:num>
  <w:num w:numId="35">
    <w:abstractNumId w:val="30"/>
  </w:num>
  <w:num w:numId="36">
    <w:abstractNumId w:val="16"/>
  </w:num>
  <w:num w:numId="37">
    <w:abstractNumId w:val="51"/>
  </w:num>
  <w:num w:numId="38">
    <w:abstractNumId w:val="48"/>
  </w:num>
  <w:num w:numId="39">
    <w:abstractNumId w:val="12"/>
  </w:num>
  <w:num w:numId="40">
    <w:abstractNumId w:val="14"/>
  </w:num>
  <w:num w:numId="41">
    <w:abstractNumId w:val="11"/>
  </w:num>
  <w:num w:numId="42">
    <w:abstractNumId w:val="36"/>
  </w:num>
  <w:num w:numId="43">
    <w:abstractNumId w:val="35"/>
  </w:num>
  <w:num w:numId="44">
    <w:abstractNumId w:val="46"/>
  </w:num>
  <w:num w:numId="45">
    <w:abstractNumId w:val="45"/>
  </w:num>
  <w:num w:numId="46">
    <w:abstractNumId w:val="37"/>
  </w:num>
  <w:num w:numId="47">
    <w:abstractNumId w:val="42"/>
  </w:num>
  <w:num w:numId="48">
    <w:abstractNumId w:val="24"/>
  </w:num>
  <w:num w:numId="49">
    <w:abstractNumId w:val="13"/>
  </w:num>
  <w:num w:numId="50">
    <w:abstractNumId w:val="29"/>
  </w:num>
  <w:num w:numId="51">
    <w:abstractNumId w:val="20"/>
  </w:num>
  <w:num w:numId="52">
    <w:abstractNumId w:val="21"/>
  </w:num>
  <w:num w:numId="53">
    <w:abstractNumId w:val="44"/>
  </w:num>
  <w:num w:numId="54">
    <w:abstractNumId w:val="38"/>
  </w:num>
  <w:num w:numId="55">
    <w:abstractNumId w:val="15"/>
  </w:num>
  <w:num w:numId="56">
    <w:abstractNumId w:val="19"/>
  </w:num>
  <w:num w:numId="57">
    <w:abstractNumId w:val="26"/>
  </w:num>
  <w:num w:numId="58">
    <w:abstractNumId w:val="32"/>
  </w:num>
  <w:num w:numId="59">
    <w:abstractNumId w:val="9"/>
  </w:num>
  <w:num w:numId="60">
    <w:abstractNumId w:val="9"/>
  </w:num>
  <w:num w:numId="61">
    <w:abstractNumId w:val="9"/>
  </w:num>
  <w:num w:numId="62">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activeWritingStyle w:appName="MSWord" w:lang="en-GB" w:vendorID="8" w:dllVersion="513" w:checkStyle="1"/>
  <w:activeWritingStyle w:appName="MSWord" w:lang="fi-FI" w:vendorID="666" w:dllVersion="513" w:checkStyle="1"/>
  <w:activeWritingStyle w:appName="MSWord" w:lang="sv-SE" w:vendorID="0" w:dllVersion="512" w:checkStyle="1"/>
  <w:activeWritingStyle w:appName="MSWord" w:lang="en-US" w:vendorID="8" w:dllVersion="513" w:checkStyle="1"/>
  <w:activeWritingStyle w:appName="MSWord" w:lang="fi-FI" w:vendorID="22"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284"/>
  <w:hyphenationZone w:val="454"/>
  <w:doNotHyphenateCaps/>
  <w:displayHorizontalDrawingGridEvery w:val="0"/>
  <w:displayVerticalDrawingGridEvery w:val="0"/>
  <w:doNotUseMarginsForDrawingGridOrigin/>
  <w:doNotShadeFormData/>
  <w:noPunctuationKerning/>
  <w:characterSpacingControl w:val="doNotCompress"/>
  <w:hdrShapeDefaults>
    <o:shapedefaults v:ext="edit" spidmax="32769" fill="f" fillcolor="white" stroke="f">
      <v:fill color="white" on="f"/>
      <v:stroke on="f"/>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F05"/>
    <w:rsid w:val="00000915"/>
    <w:rsid w:val="00000FD1"/>
    <w:rsid w:val="000028BA"/>
    <w:rsid w:val="000028DF"/>
    <w:rsid w:val="00002B50"/>
    <w:rsid w:val="00002D1E"/>
    <w:rsid w:val="00003751"/>
    <w:rsid w:val="00004BC6"/>
    <w:rsid w:val="00004C6C"/>
    <w:rsid w:val="000052D0"/>
    <w:rsid w:val="00005693"/>
    <w:rsid w:val="000060D2"/>
    <w:rsid w:val="000063CD"/>
    <w:rsid w:val="0000687C"/>
    <w:rsid w:val="00010053"/>
    <w:rsid w:val="00010230"/>
    <w:rsid w:val="00010620"/>
    <w:rsid w:val="000106B5"/>
    <w:rsid w:val="00010D62"/>
    <w:rsid w:val="00010E9C"/>
    <w:rsid w:val="0001198E"/>
    <w:rsid w:val="00011AD3"/>
    <w:rsid w:val="00012143"/>
    <w:rsid w:val="0001233D"/>
    <w:rsid w:val="00012C0B"/>
    <w:rsid w:val="00013BFC"/>
    <w:rsid w:val="00014621"/>
    <w:rsid w:val="00015189"/>
    <w:rsid w:val="0001564B"/>
    <w:rsid w:val="0001614A"/>
    <w:rsid w:val="0001616B"/>
    <w:rsid w:val="000161B8"/>
    <w:rsid w:val="000167BA"/>
    <w:rsid w:val="00017F23"/>
    <w:rsid w:val="00020855"/>
    <w:rsid w:val="00020B0F"/>
    <w:rsid w:val="00020BC2"/>
    <w:rsid w:val="00020C3A"/>
    <w:rsid w:val="00020D8A"/>
    <w:rsid w:val="00021346"/>
    <w:rsid w:val="0002167B"/>
    <w:rsid w:val="00021E49"/>
    <w:rsid w:val="00022227"/>
    <w:rsid w:val="00022323"/>
    <w:rsid w:val="00022AC0"/>
    <w:rsid w:val="00022C1F"/>
    <w:rsid w:val="00023AF6"/>
    <w:rsid w:val="00024560"/>
    <w:rsid w:val="00024F59"/>
    <w:rsid w:val="00025E63"/>
    <w:rsid w:val="00025FD2"/>
    <w:rsid w:val="00026868"/>
    <w:rsid w:val="000268D4"/>
    <w:rsid w:val="0002722B"/>
    <w:rsid w:val="0003050F"/>
    <w:rsid w:val="000312A4"/>
    <w:rsid w:val="00031404"/>
    <w:rsid w:val="000317E3"/>
    <w:rsid w:val="00032B32"/>
    <w:rsid w:val="00032F31"/>
    <w:rsid w:val="000332B5"/>
    <w:rsid w:val="00033B74"/>
    <w:rsid w:val="00033CED"/>
    <w:rsid w:val="000340FA"/>
    <w:rsid w:val="000347D2"/>
    <w:rsid w:val="00035220"/>
    <w:rsid w:val="0003528B"/>
    <w:rsid w:val="00035AEE"/>
    <w:rsid w:val="000364E5"/>
    <w:rsid w:val="000366BC"/>
    <w:rsid w:val="00036C02"/>
    <w:rsid w:val="00036C60"/>
    <w:rsid w:val="00036D0C"/>
    <w:rsid w:val="00036E8E"/>
    <w:rsid w:val="00036F6C"/>
    <w:rsid w:val="0004127A"/>
    <w:rsid w:val="00041FAC"/>
    <w:rsid w:val="00042033"/>
    <w:rsid w:val="00042274"/>
    <w:rsid w:val="000424D3"/>
    <w:rsid w:val="00042F84"/>
    <w:rsid w:val="0004322B"/>
    <w:rsid w:val="000435ED"/>
    <w:rsid w:val="00043837"/>
    <w:rsid w:val="00044A03"/>
    <w:rsid w:val="000454B0"/>
    <w:rsid w:val="00046522"/>
    <w:rsid w:val="0004659C"/>
    <w:rsid w:val="000465C3"/>
    <w:rsid w:val="00046E2E"/>
    <w:rsid w:val="00046FAB"/>
    <w:rsid w:val="00047450"/>
    <w:rsid w:val="00047D96"/>
    <w:rsid w:val="000503E5"/>
    <w:rsid w:val="00051104"/>
    <w:rsid w:val="000516A8"/>
    <w:rsid w:val="000518E6"/>
    <w:rsid w:val="000523B0"/>
    <w:rsid w:val="0005347F"/>
    <w:rsid w:val="0005373A"/>
    <w:rsid w:val="00053C6D"/>
    <w:rsid w:val="0005409A"/>
    <w:rsid w:val="00054EED"/>
    <w:rsid w:val="00056EC5"/>
    <w:rsid w:val="0005723A"/>
    <w:rsid w:val="000576E2"/>
    <w:rsid w:val="00057768"/>
    <w:rsid w:val="00057C43"/>
    <w:rsid w:val="0006100B"/>
    <w:rsid w:val="00061895"/>
    <w:rsid w:val="000634AA"/>
    <w:rsid w:val="00064030"/>
    <w:rsid w:val="000645C4"/>
    <w:rsid w:val="00064D82"/>
    <w:rsid w:val="000658F4"/>
    <w:rsid w:val="00065AB7"/>
    <w:rsid w:val="00066166"/>
    <w:rsid w:val="00066525"/>
    <w:rsid w:val="000676BD"/>
    <w:rsid w:val="00067731"/>
    <w:rsid w:val="00067786"/>
    <w:rsid w:val="00067B17"/>
    <w:rsid w:val="000706E1"/>
    <w:rsid w:val="0007073D"/>
    <w:rsid w:val="000708C0"/>
    <w:rsid w:val="000711A0"/>
    <w:rsid w:val="00071825"/>
    <w:rsid w:val="0007184A"/>
    <w:rsid w:val="00071A77"/>
    <w:rsid w:val="000727B0"/>
    <w:rsid w:val="00072FC6"/>
    <w:rsid w:val="00073026"/>
    <w:rsid w:val="00073D68"/>
    <w:rsid w:val="00073F99"/>
    <w:rsid w:val="0007447A"/>
    <w:rsid w:val="00074DF8"/>
    <w:rsid w:val="0007513F"/>
    <w:rsid w:val="00075681"/>
    <w:rsid w:val="000764E3"/>
    <w:rsid w:val="000765A9"/>
    <w:rsid w:val="00076A36"/>
    <w:rsid w:val="00076BB8"/>
    <w:rsid w:val="00076FED"/>
    <w:rsid w:val="000770AD"/>
    <w:rsid w:val="000771B6"/>
    <w:rsid w:val="00077432"/>
    <w:rsid w:val="00077AE9"/>
    <w:rsid w:val="000813BC"/>
    <w:rsid w:val="00081A4E"/>
    <w:rsid w:val="00081FEC"/>
    <w:rsid w:val="0008219C"/>
    <w:rsid w:val="0008237B"/>
    <w:rsid w:val="00082F2F"/>
    <w:rsid w:val="00084005"/>
    <w:rsid w:val="000845EF"/>
    <w:rsid w:val="000850FE"/>
    <w:rsid w:val="00085336"/>
    <w:rsid w:val="00085964"/>
    <w:rsid w:val="00085C0B"/>
    <w:rsid w:val="00086B37"/>
    <w:rsid w:val="00087827"/>
    <w:rsid w:val="00090386"/>
    <w:rsid w:val="00091182"/>
    <w:rsid w:val="000911F7"/>
    <w:rsid w:val="00091523"/>
    <w:rsid w:val="00091B99"/>
    <w:rsid w:val="0009279D"/>
    <w:rsid w:val="000932BF"/>
    <w:rsid w:val="00093E92"/>
    <w:rsid w:val="000954CE"/>
    <w:rsid w:val="000954E7"/>
    <w:rsid w:val="000959CC"/>
    <w:rsid w:val="00095CA9"/>
    <w:rsid w:val="000A012E"/>
    <w:rsid w:val="000A046D"/>
    <w:rsid w:val="000A09BC"/>
    <w:rsid w:val="000A0F41"/>
    <w:rsid w:val="000A14A3"/>
    <w:rsid w:val="000A14BF"/>
    <w:rsid w:val="000A23B0"/>
    <w:rsid w:val="000A304B"/>
    <w:rsid w:val="000A30D3"/>
    <w:rsid w:val="000A3CC1"/>
    <w:rsid w:val="000A44C4"/>
    <w:rsid w:val="000A5483"/>
    <w:rsid w:val="000A593B"/>
    <w:rsid w:val="000A5DCA"/>
    <w:rsid w:val="000A60F5"/>
    <w:rsid w:val="000A661E"/>
    <w:rsid w:val="000A6B6B"/>
    <w:rsid w:val="000A77ED"/>
    <w:rsid w:val="000A7C1B"/>
    <w:rsid w:val="000A7DFB"/>
    <w:rsid w:val="000B281A"/>
    <w:rsid w:val="000B2F55"/>
    <w:rsid w:val="000B2FE9"/>
    <w:rsid w:val="000B309A"/>
    <w:rsid w:val="000B3540"/>
    <w:rsid w:val="000B36A3"/>
    <w:rsid w:val="000B3863"/>
    <w:rsid w:val="000B454A"/>
    <w:rsid w:val="000B4CE0"/>
    <w:rsid w:val="000B4DE0"/>
    <w:rsid w:val="000B51CA"/>
    <w:rsid w:val="000B5507"/>
    <w:rsid w:val="000B5CF3"/>
    <w:rsid w:val="000B5D3E"/>
    <w:rsid w:val="000B61F6"/>
    <w:rsid w:val="000B6768"/>
    <w:rsid w:val="000B6C62"/>
    <w:rsid w:val="000B6F43"/>
    <w:rsid w:val="000C054A"/>
    <w:rsid w:val="000C05CF"/>
    <w:rsid w:val="000C0702"/>
    <w:rsid w:val="000C0867"/>
    <w:rsid w:val="000C1456"/>
    <w:rsid w:val="000C1FAE"/>
    <w:rsid w:val="000C52AE"/>
    <w:rsid w:val="000C5784"/>
    <w:rsid w:val="000C5D97"/>
    <w:rsid w:val="000C6BF1"/>
    <w:rsid w:val="000C7554"/>
    <w:rsid w:val="000C79EE"/>
    <w:rsid w:val="000D0021"/>
    <w:rsid w:val="000D0778"/>
    <w:rsid w:val="000D1F80"/>
    <w:rsid w:val="000D245C"/>
    <w:rsid w:val="000D42C3"/>
    <w:rsid w:val="000D4A24"/>
    <w:rsid w:val="000D4DD0"/>
    <w:rsid w:val="000D5101"/>
    <w:rsid w:val="000D5358"/>
    <w:rsid w:val="000D6C9A"/>
    <w:rsid w:val="000D71A1"/>
    <w:rsid w:val="000D73E5"/>
    <w:rsid w:val="000D76A0"/>
    <w:rsid w:val="000D7D05"/>
    <w:rsid w:val="000E04FF"/>
    <w:rsid w:val="000E0B2C"/>
    <w:rsid w:val="000E1211"/>
    <w:rsid w:val="000E1358"/>
    <w:rsid w:val="000E199E"/>
    <w:rsid w:val="000E1D75"/>
    <w:rsid w:val="000E27FF"/>
    <w:rsid w:val="000E29C1"/>
    <w:rsid w:val="000E3348"/>
    <w:rsid w:val="000E3723"/>
    <w:rsid w:val="000E3D6F"/>
    <w:rsid w:val="000E431A"/>
    <w:rsid w:val="000E4930"/>
    <w:rsid w:val="000E4E11"/>
    <w:rsid w:val="000E5167"/>
    <w:rsid w:val="000E5BD9"/>
    <w:rsid w:val="000E6200"/>
    <w:rsid w:val="000E65EC"/>
    <w:rsid w:val="000E691E"/>
    <w:rsid w:val="000E6A33"/>
    <w:rsid w:val="000E6C2B"/>
    <w:rsid w:val="000E7891"/>
    <w:rsid w:val="000E7DCB"/>
    <w:rsid w:val="000F024E"/>
    <w:rsid w:val="000F1477"/>
    <w:rsid w:val="000F19DA"/>
    <w:rsid w:val="000F1ACC"/>
    <w:rsid w:val="000F205C"/>
    <w:rsid w:val="000F2868"/>
    <w:rsid w:val="000F3634"/>
    <w:rsid w:val="000F37A4"/>
    <w:rsid w:val="000F3904"/>
    <w:rsid w:val="000F4A2A"/>
    <w:rsid w:val="000F4BDC"/>
    <w:rsid w:val="000F529D"/>
    <w:rsid w:val="000F52A1"/>
    <w:rsid w:val="000F542E"/>
    <w:rsid w:val="000F58B8"/>
    <w:rsid w:val="000F766E"/>
    <w:rsid w:val="001000CC"/>
    <w:rsid w:val="00100429"/>
    <w:rsid w:val="00100F69"/>
    <w:rsid w:val="00101D93"/>
    <w:rsid w:val="00102502"/>
    <w:rsid w:val="00102A6F"/>
    <w:rsid w:val="00102DCD"/>
    <w:rsid w:val="001031F7"/>
    <w:rsid w:val="00104C89"/>
    <w:rsid w:val="001059CC"/>
    <w:rsid w:val="00105BF8"/>
    <w:rsid w:val="00105DEC"/>
    <w:rsid w:val="00106575"/>
    <w:rsid w:val="00106B97"/>
    <w:rsid w:val="00106FDD"/>
    <w:rsid w:val="001070B2"/>
    <w:rsid w:val="0010723B"/>
    <w:rsid w:val="0010744C"/>
    <w:rsid w:val="0010768A"/>
    <w:rsid w:val="001102C4"/>
    <w:rsid w:val="0011051B"/>
    <w:rsid w:val="00110ADE"/>
    <w:rsid w:val="00110B4C"/>
    <w:rsid w:val="00110D62"/>
    <w:rsid w:val="00112C07"/>
    <w:rsid w:val="00112C13"/>
    <w:rsid w:val="00112FA3"/>
    <w:rsid w:val="00113A1B"/>
    <w:rsid w:val="0011484B"/>
    <w:rsid w:val="00114C24"/>
    <w:rsid w:val="00114D26"/>
    <w:rsid w:val="00114EBE"/>
    <w:rsid w:val="0011510F"/>
    <w:rsid w:val="00115168"/>
    <w:rsid w:val="001156C5"/>
    <w:rsid w:val="00115DD8"/>
    <w:rsid w:val="00115E84"/>
    <w:rsid w:val="0011617D"/>
    <w:rsid w:val="00116300"/>
    <w:rsid w:val="00116814"/>
    <w:rsid w:val="00116894"/>
    <w:rsid w:val="00116AF0"/>
    <w:rsid w:val="00116D36"/>
    <w:rsid w:val="00116EF7"/>
    <w:rsid w:val="001177A1"/>
    <w:rsid w:val="00117965"/>
    <w:rsid w:val="001204D7"/>
    <w:rsid w:val="0012050C"/>
    <w:rsid w:val="00120720"/>
    <w:rsid w:val="0012095F"/>
    <w:rsid w:val="001211D9"/>
    <w:rsid w:val="00121495"/>
    <w:rsid w:val="001216D9"/>
    <w:rsid w:val="001223FD"/>
    <w:rsid w:val="0012271B"/>
    <w:rsid w:val="00122C5C"/>
    <w:rsid w:val="00122EB2"/>
    <w:rsid w:val="00123860"/>
    <w:rsid w:val="0012483E"/>
    <w:rsid w:val="00124C24"/>
    <w:rsid w:val="00124F10"/>
    <w:rsid w:val="00125339"/>
    <w:rsid w:val="0012541D"/>
    <w:rsid w:val="00126BE2"/>
    <w:rsid w:val="001270DB"/>
    <w:rsid w:val="00127433"/>
    <w:rsid w:val="0012743A"/>
    <w:rsid w:val="00127E87"/>
    <w:rsid w:val="00130DBA"/>
    <w:rsid w:val="001310E3"/>
    <w:rsid w:val="001319C1"/>
    <w:rsid w:val="00132272"/>
    <w:rsid w:val="001327C7"/>
    <w:rsid w:val="00132BA2"/>
    <w:rsid w:val="00133537"/>
    <w:rsid w:val="00133541"/>
    <w:rsid w:val="00133717"/>
    <w:rsid w:val="00133C2D"/>
    <w:rsid w:val="001353CF"/>
    <w:rsid w:val="00136418"/>
    <w:rsid w:val="00136661"/>
    <w:rsid w:val="0013725F"/>
    <w:rsid w:val="00140AE0"/>
    <w:rsid w:val="00140FAE"/>
    <w:rsid w:val="00141063"/>
    <w:rsid w:val="00141154"/>
    <w:rsid w:val="00141282"/>
    <w:rsid w:val="00141342"/>
    <w:rsid w:val="001413E2"/>
    <w:rsid w:val="001420DA"/>
    <w:rsid w:val="001422BD"/>
    <w:rsid w:val="00142530"/>
    <w:rsid w:val="001429C4"/>
    <w:rsid w:val="00142A7C"/>
    <w:rsid w:val="00142AE1"/>
    <w:rsid w:val="0014310F"/>
    <w:rsid w:val="00143719"/>
    <w:rsid w:val="0014376E"/>
    <w:rsid w:val="00144568"/>
    <w:rsid w:val="00144FEE"/>
    <w:rsid w:val="00145291"/>
    <w:rsid w:val="00145E04"/>
    <w:rsid w:val="00146961"/>
    <w:rsid w:val="001479FE"/>
    <w:rsid w:val="00147DB0"/>
    <w:rsid w:val="00150870"/>
    <w:rsid w:val="00150A5D"/>
    <w:rsid w:val="00150EAE"/>
    <w:rsid w:val="00151AE7"/>
    <w:rsid w:val="00152260"/>
    <w:rsid w:val="00152698"/>
    <w:rsid w:val="00154174"/>
    <w:rsid w:val="001541EB"/>
    <w:rsid w:val="00154669"/>
    <w:rsid w:val="001546FE"/>
    <w:rsid w:val="00155129"/>
    <w:rsid w:val="00155AF6"/>
    <w:rsid w:val="00155BE1"/>
    <w:rsid w:val="00156DFD"/>
    <w:rsid w:val="00156EB6"/>
    <w:rsid w:val="0015715D"/>
    <w:rsid w:val="001603C2"/>
    <w:rsid w:val="00161A83"/>
    <w:rsid w:val="001637C0"/>
    <w:rsid w:val="00163D9C"/>
    <w:rsid w:val="00164FAF"/>
    <w:rsid w:val="00166A86"/>
    <w:rsid w:val="001674EC"/>
    <w:rsid w:val="001675D7"/>
    <w:rsid w:val="001703FD"/>
    <w:rsid w:val="0017121B"/>
    <w:rsid w:val="00171E97"/>
    <w:rsid w:val="00172424"/>
    <w:rsid w:val="00173059"/>
    <w:rsid w:val="00173115"/>
    <w:rsid w:val="001732C4"/>
    <w:rsid w:val="00173BCD"/>
    <w:rsid w:val="00174F6C"/>
    <w:rsid w:val="001753BD"/>
    <w:rsid w:val="00175410"/>
    <w:rsid w:val="00175B5A"/>
    <w:rsid w:val="001760D8"/>
    <w:rsid w:val="00176877"/>
    <w:rsid w:val="00177D6E"/>
    <w:rsid w:val="00177D93"/>
    <w:rsid w:val="00177E54"/>
    <w:rsid w:val="00180445"/>
    <w:rsid w:val="0018044E"/>
    <w:rsid w:val="00180712"/>
    <w:rsid w:val="00180D42"/>
    <w:rsid w:val="00182D32"/>
    <w:rsid w:val="00182EDC"/>
    <w:rsid w:val="00182FAB"/>
    <w:rsid w:val="0018316F"/>
    <w:rsid w:val="00183F2D"/>
    <w:rsid w:val="00184031"/>
    <w:rsid w:val="0018403B"/>
    <w:rsid w:val="00184066"/>
    <w:rsid w:val="00184D36"/>
    <w:rsid w:val="001850DC"/>
    <w:rsid w:val="00185364"/>
    <w:rsid w:val="001853B5"/>
    <w:rsid w:val="00185677"/>
    <w:rsid w:val="001856CE"/>
    <w:rsid w:val="001858CB"/>
    <w:rsid w:val="001860A6"/>
    <w:rsid w:val="00186157"/>
    <w:rsid w:val="00186EEF"/>
    <w:rsid w:val="0019082A"/>
    <w:rsid w:val="00190FD7"/>
    <w:rsid w:val="00191F12"/>
    <w:rsid w:val="001920A5"/>
    <w:rsid w:val="00193477"/>
    <w:rsid w:val="00193678"/>
    <w:rsid w:val="001936F0"/>
    <w:rsid w:val="00193B0C"/>
    <w:rsid w:val="00193DD3"/>
    <w:rsid w:val="0019487C"/>
    <w:rsid w:val="00194F67"/>
    <w:rsid w:val="0019583A"/>
    <w:rsid w:val="001A00A9"/>
    <w:rsid w:val="001A034D"/>
    <w:rsid w:val="001A03FD"/>
    <w:rsid w:val="001A06FB"/>
    <w:rsid w:val="001A0F0A"/>
    <w:rsid w:val="001A1268"/>
    <w:rsid w:val="001A1775"/>
    <w:rsid w:val="001A1887"/>
    <w:rsid w:val="001A1A18"/>
    <w:rsid w:val="001A206B"/>
    <w:rsid w:val="001A22F3"/>
    <w:rsid w:val="001A2882"/>
    <w:rsid w:val="001A2A82"/>
    <w:rsid w:val="001A2B43"/>
    <w:rsid w:val="001A3420"/>
    <w:rsid w:val="001A3438"/>
    <w:rsid w:val="001A36E8"/>
    <w:rsid w:val="001A3FE5"/>
    <w:rsid w:val="001A40F9"/>
    <w:rsid w:val="001A5C2F"/>
    <w:rsid w:val="001A617E"/>
    <w:rsid w:val="001A63FF"/>
    <w:rsid w:val="001A6DE8"/>
    <w:rsid w:val="001A72A8"/>
    <w:rsid w:val="001B074A"/>
    <w:rsid w:val="001B1536"/>
    <w:rsid w:val="001B23A4"/>
    <w:rsid w:val="001B25C9"/>
    <w:rsid w:val="001B2699"/>
    <w:rsid w:val="001B2B40"/>
    <w:rsid w:val="001B2DDF"/>
    <w:rsid w:val="001B2F87"/>
    <w:rsid w:val="001B31E9"/>
    <w:rsid w:val="001B38FB"/>
    <w:rsid w:val="001B3D28"/>
    <w:rsid w:val="001B472B"/>
    <w:rsid w:val="001B4EC3"/>
    <w:rsid w:val="001B54B0"/>
    <w:rsid w:val="001B57A4"/>
    <w:rsid w:val="001B7798"/>
    <w:rsid w:val="001B7C2C"/>
    <w:rsid w:val="001B7F3C"/>
    <w:rsid w:val="001C0748"/>
    <w:rsid w:val="001C13B0"/>
    <w:rsid w:val="001C2A70"/>
    <w:rsid w:val="001C3301"/>
    <w:rsid w:val="001C34A4"/>
    <w:rsid w:val="001C37F1"/>
    <w:rsid w:val="001C3852"/>
    <w:rsid w:val="001C3B47"/>
    <w:rsid w:val="001C4378"/>
    <w:rsid w:val="001C47D3"/>
    <w:rsid w:val="001C4A98"/>
    <w:rsid w:val="001C51AB"/>
    <w:rsid w:val="001C52DD"/>
    <w:rsid w:val="001C54CC"/>
    <w:rsid w:val="001C55E8"/>
    <w:rsid w:val="001C60F2"/>
    <w:rsid w:val="001C6490"/>
    <w:rsid w:val="001C6685"/>
    <w:rsid w:val="001C722D"/>
    <w:rsid w:val="001C75E2"/>
    <w:rsid w:val="001C7CBC"/>
    <w:rsid w:val="001D01D9"/>
    <w:rsid w:val="001D0238"/>
    <w:rsid w:val="001D0968"/>
    <w:rsid w:val="001D0DDA"/>
    <w:rsid w:val="001D1166"/>
    <w:rsid w:val="001D1182"/>
    <w:rsid w:val="001D11A3"/>
    <w:rsid w:val="001D142D"/>
    <w:rsid w:val="001D1EE8"/>
    <w:rsid w:val="001D24C9"/>
    <w:rsid w:val="001D2AF8"/>
    <w:rsid w:val="001D2C36"/>
    <w:rsid w:val="001D2E04"/>
    <w:rsid w:val="001D35CE"/>
    <w:rsid w:val="001D3B6D"/>
    <w:rsid w:val="001D465C"/>
    <w:rsid w:val="001D5334"/>
    <w:rsid w:val="001D540E"/>
    <w:rsid w:val="001D549D"/>
    <w:rsid w:val="001D55B8"/>
    <w:rsid w:val="001D593A"/>
    <w:rsid w:val="001D5E02"/>
    <w:rsid w:val="001D65C9"/>
    <w:rsid w:val="001D678D"/>
    <w:rsid w:val="001D71E9"/>
    <w:rsid w:val="001D7C16"/>
    <w:rsid w:val="001E0598"/>
    <w:rsid w:val="001E06AC"/>
    <w:rsid w:val="001E0980"/>
    <w:rsid w:val="001E11A1"/>
    <w:rsid w:val="001E140D"/>
    <w:rsid w:val="001E20C2"/>
    <w:rsid w:val="001E25DD"/>
    <w:rsid w:val="001E274A"/>
    <w:rsid w:val="001E3029"/>
    <w:rsid w:val="001E4385"/>
    <w:rsid w:val="001E44A6"/>
    <w:rsid w:val="001E4C1B"/>
    <w:rsid w:val="001E4C59"/>
    <w:rsid w:val="001E4E2B"/>
    <w:rsid w:val="001E504A"/>
    <w:rsid w:val="001E5386"/>
    <w:rsid w:val="001E6C25"/>
    <w:rsid w:val="001E7B79"/>
    <w:rsid w:val="001F0091"/>
    <w:rsid w:val="001F035B"/>
    <w:rsid w:val="001F0610"/>
    <w:rsid w:val="001F0E87"/>
    <w:rsid w:val="001F1165"/>
    <w:rsid w:val="001F1881"/>
    <w:rsid w:val="001F1915"/>
    <w:rsid w:val="001F19FB"/>
    <w:rsid w:val="001F1FD7"/>
    <w:rsid w:val="001F20C3"/>
    <w:rsid w:val="001F27AF"/>
    <w:rsid w:val="001F2845"/>
    <w:rsid w:val="001F4C58"/>
    <w:rsid w:val="001F56AE"/>
    <w:rsid w:val="001F570D"/>
    <w:rsid w:val="001F5A41"/>
    <w:rsid w:val="001F642F"/>
    <w:rsid w:val="001F69C5"/>
    <w:rsid w:val="001F7183"/>
    <w:rsid w:val="001F78BC"/>
    <w:rsid w:val="001F78D5"/>
    <w:rsid w:val="00200309"/>
    <w:rsid w:val="00200643"/>
    <w:rsid w:val="00200E69"/>
    <w:rsid w:val="00201C6E"/>
    <w:rsid w:val="00201F29"/>
    <w:rsid w:val="002022AD"/>
    <w:rsid w:val="002027E4"/>
    <w:rsid w:val="00203DE6"/>
    <w:rsid w:val="002043FD"/>
    <w:rsid w:val="002049DB"/>
    <w:rsid w:val="00204BEF"/>
    <w:rsid w:val="00204E8D"/>
    <w:rsid w:val="0020558B"/>
    <w:rsid w:val="00205A5E"/>
    <w:rsid w:val="00205DEC"/>
    <w:rsid w:val="00207C02"/>
    <w:rsid w:val="0021024C"/>
    <w:rsid w:val="00210D51"/>
    <w:rsid w:val="00210D70"/>
    <w:rsid w:val="00210D8B"/>
    <w:rsid w:val="00211297"/>
    <w:rsid w:val="00211908"/>
    <w:rsid w:val="00212A95"/>
    <w:rsid w:val="00212C1D"/>
    <w:rsid w:val="00214731"/>
    <w:rsid w:val="00214C80"/>
    <w:rsid w:val="002159B2"/>
    <w:rsid w:val="00215AAA"/>
    <w:rsid w:val="00215C5D"/>
    <w:rsid w:val="0021627C"/>
    <w:rsid w:val="00217F4B"/>
    <w:rsid w:val="00221A7F"/>
    <w:rsid w:val="00222381"/>
    <w:rsid w:val="002226DB"/>
    <w:rsid w:val="00222996"/>
    <w:rsid w:val="00222B2B"/>
    <w:rsid w:val="00222D58"/>
    <w:rsid w:val="00222DD5"/>
    <w:rsid w:val="00222FF4"/>
    <w:rsid w:val="002230B2"/>
    <w:rsid w:val="0022356B"/>
    <w:rsid w:val="00223773"/>
    <w:rsid w:val="00223CF1"/>
    <w:rsid w:val="00223D29"/>
    <w:rsid w:val="00223D99"/>
    <w:rsid w:val="00223DF1"/>
    <w:rsid w:val="002263BE"/>
    <w:rsid w:val="00226A57"/>
    <w:rsid w:val="00226D21"/>
    <w:rsid w:val="00227007"/>
    <w:rsid w:val="00230241"/>
    <w:rsid w:val="002311ED"/>
    <w:rsid w:val="00231A73"/>
    <w:rsid w:val="00232C5C"/>
    <w:rsid w:val="00232C75"/>
    <w:rsid w:val="00233B24"/>
    <w:rsid w:val="00233DF4"/>
    <w:rsid w:val="00235153"/>
    <w:rsid w:val="0023532B"/>
    <w:rsid w:val="00235A8C"/>
    <w:rsid w:val="00235EE4"/>
    <w:rsid w:val="00236D3B"/>
    <w:rsid w:val="002378C7"/>
    <w:rsid w:val="00240B2F"/>
    <w:rsid w:val="00240DBC"/>
    <w:rsid w:val="002416EC"/>
    <w:rsid w:val="00242ED2"/>
    <w:rsid w:val="00243760"/>
    <w:rsid w:val="002438C5"/>
    <w:rsid w:val="00243C12"/>
    <w:rsid w:val="002448EA"/>
    <w:rsid w:val="00245A55"/>
    <w:rsid w:val="00245B76"/>
    <w:rsid w:val="002467C0"/>
    <w:rsid w:val="002469A6"/>
    <w:rsid w:val="00246B0F"/>
    <w:rsid w:val="0024797D"/>
    <w:rsid w:val="002479AB"/>
    <w:rsid w:val="002502BE"/>
    <w:rsid w:val="00250553"/>
    <w:rsid w:val="002508BC"/>
    <w:rsid w:val="002508C2"/>
    <w:rsid w:val="002509D2"/>
    <w:rsid w:val="00251DE1"/>
    <w:rsid w:val="00252041"/>
    <w:rsid w:val="00252A22"/>
    <w:rsid w:val="00252BB1"/>
    <w:rsid w:val="00252D95"/>
    <w:rsid w:val="00253524"/>
    <w:rsid w:val="002538C1"/>
    <w:rsid w:val="00253A89"/>
    <w:rsid w:val="00253C27"/>
    <w:rsid w:val="00255A4C"/>
    <w:rsid w:val="00256762"/>
    <w:rsid w:val="00256C62"/>
    <w:rsid w:val="002571D6"/>
    <w:rsid w:val="00257B53"/>
    <w:rsid w:val="00257B5A"/>
    <w:rsid w:val="00257B96"/>
    <w:rsid w:val="00260B6F"/>
    <w:rsid w:val="002613B6"/>
    <w:rsid w:val="00261B75"/>
    <w:rsid w:val="00263941"/>
    <w:rsid w:val="00263B08"/>
    <w:rsid w:val="00264142"/>
    <w:rsid w:val="00264A68"/>
    <w:rsid w:val="00264ABD"/>
    <w:rsid w:val="002650BA"/>
    <w:rsid w:val="00265FC3"/>
    <w:rsid w:val="0026603D"/>
    <w:rsid w:val="00266B66"/>
    <w:rsid w:val="00266FDE"/>
    <w:rsid w:val="00267BF0"/>
    <w:rsid w:val="00270307"/>
    <w:rsid w:val="00270ADC"/>
    <w:rsid w:val="00271004"/>
    <w:rsid w:val="00271726"/>
    <w:rsid w:val="0027185F"/>
    <w:rsid w:val="00271A2C"/>
    <w:rsid w:val="00271D70"/>
    <w:rsid w:val="002724C4"/>
    <w:rsid w:val="00272559"/>
    <w:rsid w:val="00272761"/>
    <w:rsid w:val="00273063"/>
    <w:rsid w:val="00273AAD"/>
    <w:rsid w:val="00273C8D"/>
    <w:rsid w:val="002742A1"/>
    <w:rsid w:val="0027531E"/>
    <w:rsid w:val="0027544A"/>
    <w:rsid w:val="002763BF"/>
    <w:rsid w:val="00276D31"/>
    <w:rsid w:val="0027717C"/>
    <w:rsid w:val="00277DC0"/>
    <w:rsid w:val="002804D8"/>
    <w:rsid w:val="00280A82"/>
    <w:rsid w:val="00281B03"/>
    <w:rsid w:val="002820D7"/>
    <w:rsid w:val="002824BF"/>
    <w:rsid w:val="00282BAC"/>
    <w:rsid w:val="0028328D"/>
    <w:rsid w:val="00284521"/>
    <w:rsid w:val="002845F1"/>
    <w:rsid w:val="00284E4A"/>
    <w:rsid w:val="00285759"/>
    <w:rsid w:val="00285D57"/>
    <w:rsid w:val="00285F86"/>
    <w:rsid w:val="002869CE"/>
    <w:rsid w:val="00287604"/>
    <w:rsid w:val="00287A9D"/>
    <w:rsid w:val="00287E01"/>
    <w:rsid w:val="00290202"/>
    <w:rsid w:val="00290AF0"/>
    <w:rsid w:val="00290CC8"/>
    <w:rsid w:val="00291EC6"/>
    <w:rsid w:val="002922A7"/>
    <w:rsid w:val="00292F81"/>
    <w:rsid w:val="00293265"/>
    <w:rsid w:val="00293600"/>
    <w:rsid w:val="0029397A"/>
    <w:rsid w:val="00293E84"/>
    <w:rsid w:val="002943E4"/>
    <w:rsid w:val="002945DD"/>
    <w:rsid w:val="00294974"/>
    <w:rsid w:val="0029521F"/>
    <w:rsid w:val="00295EF1"/>
    <w:rsid w:val="002970DF"/>
    <w:rsid w:val="002972BA"/>
    <w:rsid w:val="00297DAA"/>
    <w:rsid w:val="002A08A3"/>
    <w:rsid w:val="002A1060"/>
    <w:rsid w:val="002A12ED"/>
    <w:rsid w:val="002A13EF"/>
    <w:rsid w:val="002A1BBC"/>
    <w:rsid w:val="002A1D11"/>
    <w:rsid w:val="002A1EA6"/>
    <w:rsid w:val="002A2882"/>
    <w:rsid w:val="002A2E43"/>
    <w:rsid w:val="002A3DD9"/>
    <w:rsid w:val="002A42B0"/>
    <w:rsid w:val="002A4513"/>
    <w:rsid w:val="002A4F04"/>
    <w:rsid w:val="002A5E86"/>
    <w:rsid w:val="002A6EE9"/>
    <w:rsid w:val="002A6F97"/>
    <w:rsid w:val="002A73EC"/>
    <w:rsid w:val="002A760B"/>
    <w:rsid w:val="002A7987"/>
    <w:rsid w:val="002B037E"/>
    <w:rsid w:val="002B16BA"/>
    <w:rsid w:val="002B1DA7"/>
    <w:rsid w:val="002B1E0C"/>
    <w:rsid w:val="002B209C"/>
    <w:rsid w:val="002B2839"/>
    <w:rsid w:val="002B2AEC"/>
    <w:rsid w:val="002B2CEE"/>
    <w:rsid w:val="002B40AB"/>
    <w:rsid w:val="002B476B"/>
    <w:rsid w:val="002B49E5"/>
    <w:rsid w:val="002B4B5D"/>
    <w:rsid w:val="002B4ED3"/>
    <w:rsid w:val="002B502D"/>
    <w:rsid w:val="002B504A"/>
    <w:rsid w:val="002B511F"/>
    <w:rsid w:val="002B63B1"/>
    <w:rsid w:val="002B679F"/>
    <w:rsid w:val="002B6FCD"/>
    <w:rsid w:val="002B70D4"/>
    <w:rsid w:val="002B7792"/>
    <w:rsid w:val="002B78F8"/>
    <w:rsid w:val="002C157E"/>
    <w:rsid w:val="002C1643"/>
    <w:rsid w:val="002C1903"/>
    <w:rsid w:val="002C1AE1"/>
    <w:rsid w:val="002C1DFA"/>
    <w:rsid w:val="002C1FC9"/>
    <w:rsid w:val="002C25AC"/>
    <w:rsid w:val="002C2E48"/>
    <w:rsid w:val="002C41A3"/>
    <w:rsid w:val="002C4229"/>
    <w:rsid w:val="002C4546"/>
    <w:rsid w:val="002C4656"/>
    <w:rsid w:val="002C54E0"/>
    <w:rsid w:val="002C578A"/>
    <w:rsid w:val="002C6C33"/>
    <w:rsid w:val="002C6C84"/>
    <w:rsid w:val="002C77F8"/>
    <w:rsid w:val="002C7931"/>
    <w:rsid w:val="002C7EB3"/>
    <w:rsid w:val="002C7EDD"/>
    <w:rsid w:val="002D0394"/>
    <w:rsid w:val="002D0B88"/>
    <w:rsid w:val="002D1DB3"/>
    <w:rsid w:val="002D1E6D"/>
    <w:rsid w:val="002D2290"/>
    <w:rsid w:val="002D30EF"/>
    <w:rsid w:val="002D31D6"/>
    <w:rsid w:val="002D37F4"/>
    <w:rsid w:val="002D44B1"/>
    <w:rsid w:val="002D4BF7"/>
    <w:rsid w:val="002D4C42"/>
    <w:rsid w:val="002D4FF2"/>
    <w:rsid w:val="002D51B3"/>
    <w:rsid w:val="002D670A"/>
    <w:rsid w:val="002D6A45"/>
    <w:rsid w:val="002D76AE"/>
    <w:rsid w:val="002E0243"/>
    <w:rsid w:val="002E0A88"/>
    <w:rsid w:val="002E124D"/>
    <w:rsid w:val="002E1A0A"/>
    <w:rsid w:val="002E1D79"/>
    <w:rsid w:val="002E2507"/>
    <w:rsid w:val="002E2943"/>
    <w:rsid w:val="002E4EF9"/>
    <w:rsid w:val="002E52BA"/>
    <w:rsid w:val="002E5AF0"/>
    <w:rsid w:val="002E5FE0"/>
    <w:rsid w:val="002E6255"/>
    <w:rsid w:val="002E6459"/>
    <w:rsid w:val="002E66DB"/>
    <w:rsid w:val="002E680C"/>
    <w:rsid w:val="002E6F2A"/>
    <w:rsid w:val="002E7451"/>
    <w:rsid w:val="002E7692"/>
    <w:rsid w:val="002F0640"/>
    <w:rsid w:val="002F10C7"/>
    <w:rsid w:val="002F115D"/>
    <w:rsid w:val="002F2207"/>
    <w:rsid w:val="002F225E"/>
    <w:rsid w:val="002F28EC"/>
    <w:rsid w:val="002F2E6E"/>
    <w:rsid w:val="002F32E1"/>
    <w:rsid w:val="002F34C0"/>
    <w:rsid w:val="002F373C"/>
    <w:rsid w:val="002F390C"/>
    <w:rsid w:val="002F3E08"/>
    <w:rsid w:val="002F431F"/>
    <w:rsid w:val="002F4AE3"/>
    <w:rsid w:val="002F5947"/>
    <w:rsid w:val="002F71FC"/>
    <w:rsid w:val="0030024B"/>
    <w:rsid w:val="0030096C"/>
    <w:rsid w:val="00300E16"/>
    <w:rsid w:val="00301A60"/>
    <w:rsid w:val="003027B6"/>
    <w:rsid w:val="0030356C"/>
    <w:rsid w:val="0030365D"/>
    <w:rsid w:val="00303F92"/>
    <w:rsid w:val="00304496"/>
    <w:rsid w:val="003044AB"/>
    <w:rsid w:val="0030484B"/>
    <w:rsid w:val="00304E56"/>
    <w:rsid w:val="00305F59"/>
    <w:rsid w:val="0030620C"/>
    <w:rsid w:val="00307B38"/>
    <w:rsid w:val="00307ECF"/>
    <w:rsid w:val="00310009"/>
    <w:rsid w:val="003105B3"/>
    <w:rsid w:val="0031063B"/>
    <w:rsid w:val="003120A2"/>
    <w:rsid w:val="0031294E"/>
    <w:rsid w:val="003131C6"/>
    <w:rsid w:val="0031361C"/>
    <w:rsid w:val="00313E51"/>
    <w:rsid w:val="00313F83"/>
    <w:rsid w:val="003147FA"/>
    <w:rsid w:val="00314961"/>
    <w:rsid w:val="003156CA"/>
    <w:rsid w:val="00315A74"/>
    <w:rsid w:val="003160F4"/>
    <w:rsid w:val="0031656B"/>
    <w:rsid w:val="00316874"/>
    <w:rsid w:val="00317027"/>
    <w:rsid w:val="003178DD"/>
    <w:rsid w:val="00317BB5"/>
    <w:rsid w:val="00317CC9"/>
    <w:rsid w:val="003201BB"/>
    <w:rsid w:val="00320F73"/>
    <w:rsid w:val="003210F6"/>
    <w:rsid w:val="003212C8"/>
    <w:rsid w:val="0032179F"/>
    <w:rsid w:val="00321CDA"/>
    <w:rsid w:val="00322130"/>
    <w:rsid w:val="003233CC"/>
    <w:rsid w:val="00323807"/>
    <w:rsid w:val="00323DB5"/>
    <w:rsid w:val="00324A9F"/>
    <w:rsid w:val="00326318"/>
    <w:rsid w:val="003263F1"/>
    <w:rsid w:val="0032714E"/>
    <w:rsid w:val="00327765"/>
    <w:rsid w:val="003279D6"/>
    <w:rsid w:val="00327DA5"/>
    <w:rsid w:val="00330A1A"/>
    <w:rsid w:val="00330CFB"/>
    <w:rsid w:val="00330DD0"/>
    <w:rsid w:val="00331196"/>
    <w:rsid w:val="003318BD"/>
    <w:rsid w:val="00331ADF"/>
    <w:rsid w:val="00332A01"/>
    <w:rsid w:val="00332BAA"/>
    <w:rsid w:val="00333F31"/>
    <w:rsid w:val="00333F7D"/>
    <w:rsid w:val="003341F9"/>
    <w:rsid w:val="00334367"/>
    <w:rsid w:val="00335922"/>
    <w:rsid w:val="00335CA7"/>
    <w:rsid w:val="00335FC1"/>
    <w:rsid w:val="00336787"/>
    <w:rsid w:val="00336E36"/>
    <w:rsid w:val="00337130"/>
    <w:rsid w:val="00337822"/>
    <w:rsid w:val="00337968"/>
    <w:rsid w:val="00337E8E"/>
    <w:rsid w:val="00337EB2"/>
    <w:rsid w:val="00340739"/>
    <w:rsid w:val="0034077D"/>
    <w:rsid w:val="003407A6"/>
    <w:rsid w:val="00341DF3"/>
    <w:rsid w:val="00341DFC"/>
    <w:rsid w:val="00342692"/>
    <w:rsid w:val="003426E2"/>
    <w:rsid w:val="0034295C"/>
    <w:rsid w:val="00342CAC"/>
    <w:rsid w:val="00343AA8"/>
    <w:rsid w:val="00343AC9"/>
    <w:rsid w:val="003446F6"/>
    <w:rsid w:val="00345022"/>
    <w:rsid w:val="00345C65"/>
    <w:rsid w:val="00345E98"/>
    <w:rsid w:val="003466B6"/>
    <w:rsid w:val="003473E8"/>
    <w:rsid w:val="00347C5F"/>
    <w:rsid w:val="0035010E"/>
    <w:rsid w:val="0035086E"/>
    <w:rsid w:val="00350E03"/>
    <w:rsid w:val="00351838"/>
    <w:rsid w:val="00352CC6"/>
    <w:rsid w:val="00353CF6"/>
    <w:rsid w:val="00353F62"/>
    <w:rsid w:val="0035555F"/>
    <w:rsid w:val="003579F5"/>
    <w:rsid w:val="00360E25"/>
    <w:rsid w:val="00362738"/>
    <w:rsid w:val="00362BCE"/>
    <w:rsid w:val="00363E2F"/>
    <w:rsid w:val="003641DC"/>
    <w:rsid w:val="003642AE"/>
    <w:rsid w:val="00364B0E"/>
    <w:rsid w:val="003657E7"/>
    <w:rsid w:val="00366271"/>
    <w:rsid w:val="003663DA"/>
    <w:rsid w:val="00366656"/>
    <w:rsid w:val="00366EC7"/>
    <w:rsid w:val="003673CE"/>
    <w:rsid w:val="0036765E"/>
    <w:rsid w:val="0037053A"/>
    <w:rsid w:val="00371305"/>
    <w:rsid w:val="0037153A"/>
    <w:rsid w:val="003716DA"/>
    <w:rsid w:val="00371879"/>
    <w:rsid w:val="00371C18"/>
    <w:rsid w:val="00371ED6"/>
    <w:rsid w:val="003723A2"/>
    <w:rsid w:val="003728A3"/>
    <w:rsid w:val="003729B6"/>
    <w:rsid w:val="00372B0C"/>
    <w:rsid w:val="00372B3B"/>
    <w:rsid w:val="00373331"/>
    <w:rsid w:val="003735AB"/>
    <w:rsid w:val="00373609"/>
    <w:rsid w:val="00373D8E"/>
    <w:rsid w:val="0037446B"/>
    <w:rsid w:val="003748F6"/>
    <w:rsid w:val="00374C00"/>
    <w:rsid w:val="00375124"/>
    <w:rsid w:val="003764B6"/>
    <w:rsid w:val="00376599"/>
    <w:rsid w:val="003767E0"/>
    <w:rsid w:val="00377B9C"/>
    <w:rsid w:val="00377C02"/>
    <w:rsid w:val="00380862"/>
    <w:rsid w:val="00381322"/>
    <w:rsid w:val="00381B29"/>
    <w:rsid w:val="0038252E"/>
    <w:rsid w:val="00383C90"/>
    <w:rsid w:val="003860D6"/>
    <w:rsid w:val="00386FFA"/>
    <w:rsid w:val="00390DD0"/>
    <w:rsid w:val="003910FB"/>
    <w:rsid w:val="00391FB7"/>
    <w:rsid w:val="00392168"/>
    <w:rsid w:val="00392ABC"/>
    <w:rsid w:val="00393395"/>
    <w:rsid w:val="00393C73"/>
    <w:rsid w:val="00394337"/>
    <w:rsid w:val="003943CC"/>
    <w:rsid w:val="00394BC3"/>
    <w:rsid w:val="00394C33"/>
    <w:rsid w:val="00394D58"/>
    <w:rsid w:val="00395762"/>
    <w:rsid w:val="00396088"/>
    <w:rsid w:val="003960CC"/>
    <w:rsid w:val="0039620F"/>
    <w:rsid w:val="00396822"/>
    <w:rsid w:val="00396BF1"/>
    <w:rsid w:val="00397625"/>
    <w:rsid w:val="00397891"/>
    <w:rsid w:val="003A0678"/>
    <w:rsid w:val="003A077B"/>
    <w:rsid w:val="003A09F3"/>
    <w:rsid w:val="003A0EC0"/>
    <w:rsid w:val="003A18F6"/>
    <w:rsid w:val="003A2A46"/>
    <w:rsid w:val="003A2E4A"/>
    <w:rsid w:val="003A2F21"/>
    <w:rsid w:val="003A33BD"/>
    <w:rsid w:val="003A39AA"/>
    <w:rsid w:val="003A3ADE"/>
    <w:rsid w:val="003A4BA3"/>
    <w:rsid w:val="003A512D"/>
    <w:rsid w:val="003A543B"/>
    <w:rsid w:val="003A599D"/>
    <w:rsid w:val="003A66A0"/>
    <w:rsid w:val="003A73B7"/>
    <w:rsid w:val="003A7467"/>
    <w:rsid w:val="003A7CF0"/>
    <w:rsid w:val="003B089C"/>
    <w:rsid w:val="003B0EA0"/>
    <w:rsid w:val="003B1324"/>
    <w:rsid w:val="003B1802"/>
    <w:rsid w:val="003B1B39"/>
    <w:rsid w:val="003B2E24"/>
    <w:rsid w:val="003B367B"/>
    <w:rsid w:val="003B41A4"/>
    <w:rsid w:val="003B4692"/>
    <w:rsid w:val="003B5D61"/>
    <w:rsid w:val="003B60F8"/>
    <w:rsid w:val="003B637B"/>
    <w:rsid w:val="003B6A08"/>
    <w:rsid w:val="003B72BD"/>
    <w:rsid w:val="003B74D6"/>
    <w:rsid w:val="003B7B24"/>
    <w:rsid w:val="003B7E8F"/>
    <w:rsid w:val="003C026B"/>
    <w:rsid w:val="003C0B3E"/>
    <w:rsid w:val="003C1D27"/>
    <w:rsid w:val="003C2236"/>
    <w:rsid w:val="003C2B3F"/>
    <w:rsid w:val="003C334A"/>
    <w:rsid w:val="003C4B14"/>
    <w:rsid w:val="003C4B93"/>
    <w:rsid w:val="003C4F59"/>
    <w:rsid w:val="003C52C9"/>
    <w:rsid w:val="003C5C09"/>
    <w:rsid w:val="003C6200"/>
    <w:rsid w:val="003C6353"/>
    <w:rsid w:val="003C6811"/>
    <w:rsid w:val="003C6B7E"/>
    <w:rsid w:val="003C6F94"/>
    <w:rsid w:val="003C75B9"/>
    <w:rsid w:val="003C7A45"/>
    <w:rsid w:val="003D02B9"/>
    <w:rsid w:val="003D1380"/>
    <w:rsid w:val="003D1941"/>
    <w:rsid w:val="003D2081"/>
    <w:rsid w:val="003D28BC"/>
    <w:rsid w:val="003D311E"/>
    <w:rsid w:val="003D3D69"/>
    <w:rsid w:val="003D41EA"/>
    <w:rsid w:val="003D4787"/>
    <w:rsid w:val="003D642F"/>
    <w:rsid w:val="003D6686"/>
    <w:rsid w:val="003D6C0E"/>
    <w:rsid w:val="003D7EC2"/>
    <w:rsid w:val="003E0FCE"/>
    <w:rsid w:val="003E1206"/>
    <w:rsid w:val="003E2151"/>
    <w:rsid w:val="003E2630"/>
    <w:rsid w:val="003E2DAA"/>
    <w:rsid w:val="003E2F46"/>
    <w:rsid w:val="003E3156"/>
    <w:rsid w:val="003E3384"/>
    <w:rsid w:val="003E33D8"/>
    <w:rsid w:val="003E36A1"/>
    <w:rsid w:val="003E36CE"/>
    <w:rsid w:val="003E3EC7"/>
    <w:rsid w:val="003E4F1C"/>
    <w:rsid w:val="003E54C8"/>
    <w:rsid w:val="003E5A1F"/>
    <w:rsid w:val="003E5ADC"/>
    <w:rsid w:val="003E5D5A"/>
    <w:rsid w:val="003E6800"/>
    <w:rsid w:val="003E6805"/>
    <w:rsid w:val="003E74CA"/>
    <w:rsid w:val="003E79A1"/>
    <w:rsid w:val="003E7EFD"/>
    <w:rsid w:val="003F04FF"/>
    <w:rsid w:val="003F0C7C"/>
    <w:rsid w:val="003F132C"/>
    <w:rsid w:val="003F1A76"/>
    <w:rsid w:val="003F221E"/>
    <w:rsid w:val="003F2878"/>
    <w:rsid w:val="003F2D18"/>
    <w:rsid w:val="003F32F9"/>
    <w:rsid w:val="003F3459"/>
    <w:rsid w:val="003F3769"/>
    <w:rsid w:val="003F3873"/>
    <w:rsid w:val="003F393F"/>
    <w:rsid w:val="003F3BB2"/>
    <w:rsid w:val="003F3D9A"/>
    <w:rsid w:val="003F42FB"/>
    <w:rsid w:val="003F514F"/>
    <w:rsid w:val="003F558D"/>
    <w:rsid w:val="003F595A"/>
    <w:rsid w:val="003F5CC3"/>
    <w:rsid w:val="003F5CCE"/>
    <w:rsid w:val="003F6CA8"/>
    <w:rsid w:val="003F7636"/>
    <w:rsid w:val="003F7961"/>
    <w:rsid w:val="00400ADB"/>
    <w:rsid w:val="00400CD1"/>
    <w:rsid w:val="00400E72"/>
    <w:rsid w:val="00400F42"/>
    <w:rsid w:val="004018CD"/>
    <w:rsid w:val="0040191B"/>
    <w:rsid w:val="00401F9E"/>
    <w:rsid w:val="004025FC"/>
    <w:rsid w:val="004038C6"/>
    <w:rsid w:val="004039BC"/>
    <w:rsid w:val="00403AED"/>
    <w:rsid w:val="00403C27"/>
    <w:rsid w:val="00404E47"/>
    <w:rsid w:val="004055DD"/>
    <w:rsid w:val="0040744A"/>
    <w:rsid w:val="00407C7F"/>
    <w:rsid w:val="00410023"/>
    <w:rsid w:val="0041086C"/>
    <w:rsid w:val="004110C5"/>
    <w:rsid w:val="00411344"/>
    <w:rsid w:val="004119B4"/>
    <w:rsid w:val="0041236D"/>
    <w:rsid w:val="00412D77"/>
    <w:rsid w:val="00412FE8"/>
    <w:rsid w:val="004153AF"/>
    <w:rsid w:val="00415CB9"/>
    <w:rsid w:val="0041641F"/>
    <w:rsid w:val="004170D6"/>
    <w:rsid w:val="00417312"/>
    <w:rsid w:val="0041796B"/>
    <w:rsid w:val="00417E67"/>
    <w:rsid w:val="00417FCA"/>
    <w:rsid w:val="004201AD"/>
    <w:rsid w:val="004207F2"/>
    <w:rsid w:val="004217B7"/>
    <w:rsid w:val="0042285D"/>
    <w:rsid w:val="004233F9"/>
    <w:rsid w:val="00423DE4"/>
    <w:rsid w:val="00423F9E"/>
    <w:rsid w:val="00424003"/>
    <w:rsid w:val="004241BC"/>
    <w:rsid w:val="004246CF"/>
    <w:rsid w:val="00424845"/>
    <w:rsid w:val="00424F92"/>
    <w:rsid w:val="0042570A"/>
    <w:rsid w:val="004262AC"/>
    <w:rsid w:val="00426732"/>
    <w:rsid w:val="00426BD5"/>
    <w:rsid w:val="004272F9"/>
    <w:rsid w:val="00427CE7"/>
    <w:rsid w:val="00430545"/>
    <w:rsid w:val="004318C2"/>
    <w:rsid w:val="00432F02"/>
    <w:rsid w:val="004331A4"/>
    <w:rsid w:val="00433C3A"/>
    <w:rsid w:val="00433D6B"/>
    <w:rsid w:val="0043431F"/>
    <w:rsid w:val="004345FB"/>
    <w:rsid w:val="0043471D"/>
    <w:rsid w:val="0043537D"/>
    <w:rsid w:val="004359D9"/>
    <w:rsid w:val="00436B37"/>
    <w:rsid w:val="00437187"/>
    <w:rsid w:val="004374A6"/>
    <w:rsid w:val="00437BD5"/>
    <w:rsid w:val="004403A0"/>
    <w:rsid w:val="004415AB"/>
    <w:rsid w:val="00442470"/>
    <w:rsid w:val="00442705"/>
    <w:rsid w:val="0044277C"/>
    <w:rsid w:val="004427FA"/>
    <w:rsid w:val="00442FE2"/>
    <w:rsid w:val="004434F5"/>
    <w:rsid w:val="00443BDD"/>
    <w:rsid w:val="0044487C"/>
    <w:rsid w:val="00446050"/>
    <w:rsid w:val="00446996"/>
    <w:rsid w:val="00447336"/>
    <w:rsid w:val="00447701"/>
    <w:rsid w:val="0044784E"/>
    <w:rsid w:val="0045015F"/>
    <w:rsid w:val="004505A0"/>
    <w:rsid w:val="00450F34"/>
    <w:rsid w:val="004511C4"/>
    <w:rsid w:val="004517BB"/>
    <w:rsid w:val="00451ADA"/>
    <w:rsid w:val="00452A2E"/>
    <w:rsid w:val="00452D8E"/>
    <w:rsid w:val="00452F4C"/>
    <w:rsid w:val="004541D6"/>
    <w:rsid w:val="00454688"/>
    <w:rsid w:val="00454BEA"/>
    <w:rsid w:val="00456574"/>
    <w:rsid w:val="004566AF"/>
    <w:rsid w:val="00460068"/>
    <w:rsid w:val="00460FC3"/>
    <w:rsid w:val="00461B4E"/>
    <w:rsid w:val="0046245D"/>
    <w:rsid w:val="00462CC9"/>
    <w:rsid w:val="004632B8"/>
    <w:rsid w:val="0046335D"/>
    <w:rsid w:val="00463E42"/>
    <w:rsid w:val="00464555"/>
    <w:rsid w:val="00464673"/>
    <w:rsid w:val="0046534E"/>
    <w:rsid w:val="00465D38"/>
    <w:rsid w:val="00466938"/>
    <w:rsid w:val="00466D5C"/>
    <w:rsid w:val="004677CD"/>
    <w:rsid w:val="00470051"/>
    <w:rsid w:val="004706B7"/>
    <w:rsid w:val="00470B15"/>
    <w:rsid w:val="0047118D"/>
    <w:rsid w:val="004719AC"/>
    <w:rsid w:val="00473066"/>
    <w:rsid w:val="00473588"/>
    <w:rsid w:val="004735AC"/>
    <w:rsid w:val="0047383C"/>
    <w:rsid w:val="00474C00"/>
    <w:rsid w:val="00475226"/>
    <w:rsid w:val="00475B0F"/>
    <w:rsid w:val="0047606E"/>
    <w:rsid w:val="00476B5F"/>
    <w:rsid w:val="00476E38"/>
    <w:rsid w:val="004771CD"/>
    <w:rsid w:val="0047738F"/>
    <w:rsid w:val="004778C5"/>
    <w:rsid w:val="00477E7B"/>
    <w:rsid w:val="00480A8C"/>
    <w:rsid w:val="00480E2E"/>
    <w:rsid w:val="00481832"/>
    <w:rsid w:val="00481CCB"/>
    <w:rsid w:val="004827B1"/>
    <w:rsid w:val="00482AC4"/>
    <w:rsid w:val="004842AA"/>
    <w:rsid w:val="004844F6"/>
    <w:rsid w:val="004847F6"/>
    <w:rsid w:val="0048510C"/>
    <w:rsid w:val="0048519E"/>
    <w:rsid w:val="00485253"/>
    <w:rsid w:val="00485B62"/>
    <w:rsid w:val="00486393"/>
    <w:rsid w:val="004863E0"/>
    <w:rsid w:val="0048686A"/>
    <w:rsid w:val="00487289"/>
    <w:rsid w:val="004873EE"/>
    <w:rsid w:val="00487A2B"/>
    <w:rsid w:val="00487E82"/>
    <w:rsid w:val="0049023C"/>
    <w:rsid w:val="00490BC5"/>
    <w:rsid w:val="004910CA"/>
    <w:rsid w:val="00492196"/>
    <w:rsid w:val="00492A86"/>
    <w:rsid w:val="004931B9"/>
    <w:rsid w:val="00494FD9"/>
    <w:rsid w:val="0049597E"/>
    <w:rsid w:val="004967AC"/>
    <w:rsid w:val="00496BAC"/>
    <w:rsid w:val="004970E8"/>
    <w:rsid w:val="00497B14"/>
    <w:rsid w:val="004A29FA"/>
    <w:rsid w:val="004A34BC"/>
    <w:rsid w:val="004A34CB"/>
    <w:rsid w:val="004A3903"/>
    <w:rsid w:val="004A49F0"/>
    <w:rsid w:val="004A54CE"/>
    <w:rsid w:val="004A70E6"/>
    <w:rsid w:val="004A79FA"/>
    <w:rsid w:val="004B127F"/>
    <w:rsid w:val="004B1C4B"/>
    <w:rsid w:val="004B26D6"/>
    <w:rsid w:val="004B2A13"/>
    <w:rsid w:val="004B2E7F"/>
    <w:rsid w:val="004B33AB"/>
    <w:rsid w:val="004B36CC"/>
    <w:rsid w:val="004B462C"/>
    <w:rsid w:val="004B4742"/>
    <w:rsid w:val="004B555B"/>
    <w:rsid w:val="004B574A"/>
    <w:rsid w:val="004B5B58"/>
    <w:rsid w:val="004B5E0E"/>
    <w:rsid w:val="004B6443"/>
    <w:rsid w:val="004B64D0"/>
    <w:rsid w:val="004B6D59"/>
    <w:rsid w:val="004B71D4"/>
    <w:rsid w:val="004C01C9"/>
    <w:rsid w:val="004C1D1E"/>
    <w:rsid w:val="004C20CB"/>
    <w:rsid w:val="004C26A0"/>
    <w:rsid w:val="004C296C"/>
    <w:rsid w:val="004C3508"/>
    <w:rsid w:val="004C387A"/>
    <w:rsid w:val="004C446F"/>
    <w:rsid w:val="004C4814"/>
    <w:rsid w:val="004C493C"/>
    <w:rsid w:val="004C4BBA"/>
    <w:rsid w:val="004C511B"/>
    <w:rsid w:val="004C54A7"/>
    <w:rsid w:val="004C55C7"/>
    <w:rsid w:val="004C6FCE"/>
    <w:rsid w:val="004C74F0"/>
    <w:rsid w:val="004C7518"/>
    <w:rsid w:val="004C7AB7"/>
    <w:rsid w:val="004D0008"/>
    <w:rsid w:val="004D045D"/>
    <w:rsid w:val="004D0827"/>
    <w:rsid w:val="004D0A1E"/>
    <w:rsid w:val="004D0F3D"/>
    <w:rsid w:val="004D1003"/>
    <w:rsid w:val="004D1998"/>
    <w:rsid w:val="004D1B9E"/>
    <w:rsid w:val="004D20D8"/>
    <w:rsid w:val="004D2138"/>
    <w:rsid w:val="004D25D6"/>
    <w:rsid w:val="004D27A3"/>
    <w:rsid w:val="004D2DA2"/>
    <w:rsid w:val="004D38C8"/>
    <w:rsid w:val="004D4626"/>
    <w:rsid w:val="004D4E05"/>
    <w:rsid w:val="004D500B"/>
    <w:rsid w:val="004D50CF"/>
    <w:rsid w:val="004D5603"/>
    <w:rsid w:val="004D583B"/>
    <w:rsid w:val="004D64D3"/>
    <w:rsid w:val="004D6AD3"/>
    <w:rsid w:val="004D74DF"/>
    <w:rsid w:val="004D792E"/>
    <w:rsid w:val="004E1604"/>
    <w:rsid w:val="004E2102"/>
    <w:rsid w:val="004E26E5"/>
    <w:rsid w:val="004E43E6"/>
    <w:rsid w:val="004E47C0"/>
    <w:rsid w:val="004E4F54"/>
    <w:rsid w:val="004E51BD"/>
    <w:rsid w:val="004E52F1"/>
    <w:rsid w:val="004E5317"/>
    <w:rsid w:val="004E5A7F"/>
    <w:rsid w:val="004E5BBC"/>
    <w:rsid w:val="004E6285"/>
    <w:rsid w:val="004E68EA"/>
    <w:rsid w:val="004E7CF2"/>
    <w:rsid w:val="004F01C6"/>
    <w:rsid w:val="004F0533"/>
    <w:rsid w:val="004F056C"/>
    <w:rsid w:val="004F1464"/>
    <w:rsid w:val="004F2708"/>
    <w:rsid w:val="004F2DB5"/>
    <w:rsid w:val="004F3543"/>
    <w:rsid w:val="004F3A41"/>
    <w:rsid w:val="004F43E4"/>
    <w:rsid w:val="004F43F7"/>
    <w:rsid w:val="004F4F41"/>
    <w:rsid w:val="004F506F"/>
    <w:rsid w:val="004F67DE"/>
    <w:rsid w:val="004F6D8A"/>
    <w:rsid w:val="004F7259"/>
    <w:rsid w:val="004F7597"/>
    <w:rsid w:val="00501BF5"/>
    <w:rsid w:val="00501F00"/>
    <w:rsid w:val="00502775"/>
    <w:rsid w:val="00502BD1"/>
    <w:rsid w:val="00502DE4"/>
    <w:rsid w:val="00503384"/>
    <w:rsid w:val="00503976"/>
    <w:rsid w:val="00503C63"/>
    <w:rsid w:val="00503D10"/>
    <w:rsid w:val="00503EBC"/>
    <w:rsid w:val="00504268"/>
    <w:rsid w:val="005044FD"/>
    <w:rsid w:val="00504629"/>
    <w:rsid w:val="00504CC7"/>
    <w:rsid w:val="00504E0F"/>
    <w:rsid w:val="00505134"/>
    <w:rsid w:val="00505B6F"/>
    <w:rsid w:val="00505C4F"/>
    <w:rsid w:val="00506115"/>
    <w:rsid w:val="005063AD"/>
    <w:rsid w:val="00506506"/>
    <w:rsid w:val="005065C1"/>
    <w:rsid w:val="00507A54"/>
    <w:rsid w:val="005111F9"/>
    <w:rsid w:val="0051281E"/>
    <w:rsid w:val="00512F21"/>
    <w:rsid w:val="005135F2"/>
    <w:rsid w:val="00513A78"/>
    <w:rsid w:val="005141CD"/>
    <w:rsid w:val="00514AEF"/>
    <w:rsid w:val="00514F33"/>
    <w:rsid w:val="005150C0"/>
    <w:rsid w:val="00515D4B"/>
    <w:rsid w:val="00515F35"/>
    <w:rsid w:val="0051713A"/>
    <w:rsid w:val="00517DD5"/>
    <w:rsid w:val="00517E06"/>
    <w:rsid w:val="00520252"/>
    <w:rsid w:val="005202C7"/>
    <w:rsid w:val="00520862"/>
    <w:rsid w:val="0052134A"/>
    <w:rsid w:val="00521D12"/>
    <w:rsid w:val="005220A0"/>
    <w:rsid w:val="00522305"/>
    <w:rsid w:val="005228CC"/>
    <w:rsid w:val="00522F06"/>
    <w:rsid w:val="0052410C"/>
    <w:rsid w:val="005241E4"/>
    <w:rsid w:val="00524210"/>
    <w:rsid w:val="005244D9"/>
    <w:rsid w:val="0052594C"/>
    <w:rsid w:val="00525D4F"/>
    <w:rsid w:val="00525E0F"/>
    <w:rsid w:val="00526066"/>
    <w:rsid w:val="00526A68"/>
    <w:rsid w:val="00526D9F"/>
    <w:rsid w:val="00527113"/>
    <w:rsid w:val="0052747F"/>
    <w:rsid w:val="00527AA7"/>
    <w:rsid w:val="00527D71"/>
    <w:rsid w:val="00530641"/>
    <w:rsid w:val="00530F2D"/>
    <w:rsid w:val="005311B0"/>
    <w:rsid w:val="00531389"/>
    <w:rsid w:val="005319A0"/>
    <w:rsid w:val="005324DB"/>
    <w:rsid w:val="0053277B"/>
    <w:rsid w:val="0053311F"/>
    <w:rsid w:val="00533806"/>
    <w:rsid w:val="00533972"/>
    <w:rsid w:val="00533A4B"/>
    <w:rsid w:val="00535910"/>
    <w:rsid w:val="005360BC"/>
    <w:rsid w:val="005372B7"/>
    <w:rsid w:val="005376E9"/>
    <w:rsid w:val="00537D14"/>
    <w:rsid w:val="00540C90"/>
    <w:rsid w:val="00542D06"/>
    <w:rsid w:val="00542D77"/>
    <w:rsid w:val="0054425F"/>
    <w:rsid w:val="0054465E"/>
    <w:rsid w:val="00545AF4"/>
    <w:rsid w:val="00545C98"/>
    <w:rsid w:val="00545C9F"/>
    <w:rsid w:val="0054636C"/>
    <w:rsid w:val="00546614"/>
    <w:rsid w:val="00546D74"/>
    <w:rsid w:val="00547AEB"/>
    <w:rsid w:val="00547DA1"/>
    <w:rsid w:val="00550378"/>
    <w:rsid w:val="00550652"/>
    <w:rsid w:val="00550845"/>
    <w:rsid w:val="00550AE8"/>
    <w:rsid w:val="00550EA4"/>
    <w:rsid w:val="00550EE5"/>
    <w:rsid w:val="005510A2"/>
    <w:rsid w:val="00551AAD"/>
    <w:rsid w:val="00551CFB"/>
    <w:rsid w:val="005527FD"/>
    <w:rsid w:val="00552F9B"/>
    <w:rsid w:val="00553DE8"/>
    <w:rsid w:val="00554013"/>
    <w:rsid w:val="0055472B"/>
    <w:rsid w:val="00554C4F"/>
    <w:rsid w:val="00554F6A"/>
    <w:rsid w:val="0055761D"/>
    <w:rsid w:val="0055765C"/>
    <w:rsid w:val="005577A3"/>
    <w:rsid w:val="00557A84"/>
    <w:rsid w:val="00557EC7"/>
    <w:rsid w:val="00557FD0"/>
    <w:rsid w:val="00560FA2"/>
    <w:rsid w:val="005614C8"/>
    <w:rsid w:val="00561D85"/>
    <w:rsid w:val="00561DEC"/>
    <w:rsid w:val="00561F9F"/>
    <w:rsid w:val="005631FB"/>
    <w:rsid w:val="005636B5"/>
    <w:rsid w:val="00563E46"/>
    <w:rsid w:val="005643EE"/>
    <w:rsid w:val="00564E04"/>
    <w:rsid w:val="00564FEA"/>
    <w:rsid w:val="00565058"/>
    <w:rsid w:val="005664F5"/>
    <w:rsid w:val="00566C1D"/>
    <w:rsid w:val="00570F1F"/>
    <w:rsid w:val="005712CF"/>
    <w:rsid w:val="0057151A"/>
    <w:rsid w:val="0057166C"/>
    <w:rsid w:val="00572BAA"/>
    <w:rsid w:val="00572FE7"/>
    <w:rsid w:val="005731AA"/>
    <w:rsid w:val="00573FEC"/>
    <w:rsid w:val="005740AD"/>
    <w:rsid w:val="00575983"/>
    <w:rsid w:val="00576B01"/>
    <w:rsid w:val="0057709F"/>
    <w:rsid w:val="00577295"/>
    <w:rsid w:val="00577670"/>
    <w:rsid w:val="005800AF"/>
    <w:rsid w:val="00580542"/>
    <w:rsid w:val="00580946"/>
    <w:rsid w:val="00581F45"/>
    <w:rsid w:val="00581FC5"/>
    <w:rsid w:val="00582582"/>
    <w:rsid w:val="00582680"/>
    <w:rsid w:val="005829EA"/>
    <w:rsid w:val="00582BC8"/>
    <w:rsid w:val="005845F2"/>
    <w:rsid w:val="00585073"/>
    <w:rsid w:val="005863C0"/>
    <w:rsid w:val="0058668C"/>
    <w:rsid w:val="005867B3"/>
    <w:rsid w:val="00586ADF"/>
    <w:rsid w:val="00586ED1"/>
    <w:rsid w:val="005875BC"/>
    <w:rsid w:val="00587702"/>
    <w:rsid w:val="00587770"/>
    <w:rsid w:val="00590216"/>
    <w:rsid w:val="005905C4"/>
    <w:rsid w:val="00590AD9"/>
    <w:rsid w:val="00591120"/>
    <w:rsid w:val="00591760"/>
    <w:rsid w:val="005917D0"/>
    <w:rsid w:val="0059359A"/>
    <w:rsid w:val="00593701"/>
    <w:rsid w:val="005948A4"/>
    <w:rsid w:val="005955F5"/>
    <w:rsid w:val="00596070"/>
    <w:rsid w:val="0059679D"/>
    <w:rsid w:val="00597118"/>
    <w:rsid w:val="00597A43"/>
    <w:rsid w:val="00597F61"/>
    <w:rsid w:val="005A0296"/>
    <w:rsid w:val="005A03B3"/>
    <w:rsid w:val="005A1A8D"/>
    <w:rsid w:val="005A24A3"/>
    <w:rsid w:val="005A3077"/>
    <w:rsid w:val="005A3759"/>
    <w:rsid w:val="005A39D5"/>
    <w:rsid w:val="005A3CD5"/>
    <w:rsid w:val="005A405E"/>
    <w:rsid w:val="005A47DC"/>
    <w:rsid w:val="005A4FC8"/>
    <w:rsid w:val="005A58AD"/>
    <w:rsid w:val="005A5A1F"/>
    <w:rsid w:val="005A601A"/>
    <w:rsid w:val="005A6E46"/>
    <w:rsid w:val="005A7068"/>
    <w:rsid w:val="005A75BB"/>
    <w:rsid w:val="005B14FE"/>
    <w:rsid w:val="005B1685"/>
    <w:rsid w:val="005B2142"/>
    <w:rsid w:val="005B2969"/>
    <w:rsid w:val="005B2B47"/>
    <w:rsid w:val="005B2E2D"/>
    <w:rsid w:val="005B309B"/>
    <w:rsid w:val="005B3363"/>
    <w:rsid w:val="005B3919"/>
    <w:rsid w:val="005B3C5F"/>
    <w:rsid w:val="005B3CB1"/>
    <w:rsid w:val="005B3E84"/>
    <w:rsid w:val="005B4196"/>
    <w:rsid w:val="005B4550"/>
    <w:rsid w:val="005B57D6"/>
    <w:rsid w:val="005B58D3"/>
    <w:rsid w:val="005B5A6E"/>
    <w:rsid w:val="005B5D26"/>
    <w:rsid w:val="005B5D94"/>
    <w:rsid w:val="005B5F69"/>
    <w:rsid w:val="005B656B"/>
    <w:rsid w:val="005C02D6"/>
    <w:rsid w:val="005C0597"/>
    <w:rsid w:val="005C0E61"/>
    <w:rsid w:val="005C10EE"/>
    <w:rsid w:val="005C20F5"/>
    <w:rsid w:val="005C355C"/>
    <w:rsid w:val="005C399E"/>
    <w:rsid w:val="005C4A5F"/>
    <w:rsid w:val="005C4B28"/>
    <w:rsid w:val="005C59F7"/>
    <w:rsid w:val="005C5AA5"/>
    <w:rsid w:val="005C5BAE"/>
    <w:rsid w:val="005C5F00"/>
    <w:rsid w:val="005C5F43"/>
    <w:rsid w:val="005C67C3"/>
    <w:rsid w:val="005C6DA0"/>
    <w:rsid w:val="005C72B8"/>
    <w:rsid w:val="005C7D6E"/>
    <w:rsid w:val="005C7FB0"/>
    <w:rsid w:val="005D0097"/>
    <w:rsid w:val="005D09CB"/>
    <w:rsid w:val="005D10D7"/>
    <w:rsid w:val="005D1999"/>
    <w:rsid w:val="005D1BD0"/>
    <w:rsid w:val="005D1DEE"/>
    <w:rsid w:val="005D1EB1"/>
    <w:rsid w:val="005D1F8B"/>
    <w:rsid w:val="005D23C3"/>
    <w:rsid w:val="005D280F"/>
    <w:rsid w:val="005D3382"/>
    <w:rsid w:val="005D3419"/>
    <w:rsid w:val="005D3C18"/>
    <w:rsid w:val="005D3D03"/>
    <w:rsid w:val="005D3F43"/>
    <w:rsid w:val="005D4634"/>
    <w:rsid w:val="005D466D"/>
    <w:rsid w:val="005D47BD"/>
    <w:rsid w:val="005D51BF"/>
    <w:rsid w:val="005D58FC"/>
    <w:rsid w:val="005D63B8"/>
    <w:rsid w:val="005D76B9"/>
    <w:rsid w:val="005D76DE"/>
    <w:rsid w:val="005D7ADE"/>
    <w:rsid w:val="005E049B"/>
    <w:rsid w:val="005E0579"/>
    <w:rsid w:val="005E0A74"/>
    <w:rsid w:val="005E0C78"/>
    <w:rsid w:val="005E175C"/>
    <w:rsid w:val="005E1CDD"/>
    <w:rsid w:val="005E204C"/>
    <w:rsid w:val="005E2D26"/>
    <w:rsid w:val="005E3CA1"/>
    <w:rsid w:val="005E408B"/>
    <w:rsid w:val="005E54E1"/>
    <w:rsid w:val="005E57A7"/>
    <w:rsid w:val="005E59FB"/>
    <w:rsid w:val="005E5CF7"/>
    <w:rsid w:val="005E68DC"/>
    <w:rsid w:val="005E7E5F"/>
    <w:rsid w:val="005F04AE"/>
    <w:rsid w:val="005F27D6"/>
    <w:rsid w:val="005F292B"/>
    <w:rsid w:val="005F3860"/>
    <w:rsid w:val="005F396A"/>
    <w:rsid w:val="005F53E2"/>
    <w:rsid w:val="005F709F"/>
    <w:rsid w:val="005F739F"/>
    <w:rsid w:val="005F7406"/>
    <w:rsid w:val="005F7481"/>
    <w:rsid w:val="005F769C"/>
    <w:rsid w:val="006000C5"/>
    <w:rsid w:val="0060074F"/>
    <w:rsid w:val="0060131D"/>
    <w:rsid w:val="00601961"/>
    <w:rsid w:val="00601CD5"/>
    <w:rsid w:val="006034CB"/>
    <w:rsid w:val="006036D6"/>
    <w:rsid w:val="006049AE"/>
    <w:rsid w:val="006054AF"/>
    <w:rsid w:val="00605815"/>
    <w:rsid w:val="006058DD"/>
    <w:rsid w:val="00606226"/>
    <w:rsid w:val="00606AEA"/>
    <w:rsid w:val="00606D72"/>
    <w:rsid w:val="006074AD"/>
    <w:rsid w:val="0060785A"/>
    <w:rsid w:val="0061240E"/>
    <w:rsid w:val="00612535"/>
    <w:rsid w:val="00612D05"/>
    <w:rsid w:val="00613540"/>
    <w:rsid w:val="006137BF"/>
    <w:rsid w:val="006138C3"/>
    <w:rsid w:val="00615A5F"/>
    <w:rsid w:val="006161EB"/>
    <w:rsid w:val="006169F5"/>
    <w:rsid w:val="00616B31"/>
    <w:rsid w:val="00616F53"/>
    <w:rsid w:val="00617493"/>
    <w:rsid w:val="00617CF5"/>
    <w:rsid w:val="00617FC7"/>
    <w:rsid w:val="0062009D"/>
    <w:rsid w:val="00620F51"/>
    <w:rsid w:val="006214F5"/>
    <w:rsid w:val="00621558"/>
    <w:rsid w:val="006218F6"/>
    <w:rsid w:val="00622178"/>
    <w:rsid w:val="006224B4"/>
    <w:rsid w:val="006247E0"/>
    <w:rsid w:val="0062497E"/>
    <w:rsid w:val="00624D81"/>
    <w:rsid w:val="00624F67"/>
    <w:rsid w:val="006254E5"/>
    <w:rsid w:val="00625A1F"/>
    <w:rsid w:val="00626854"/>
    <w:rsid w:val="00626889"/>
    <w:rsid w:val="006268A5"/>
    <w:rsid w:val="00626D27"/>
    <w:rsid w:val="00627275"/>
    <w:rsid w:val="006279DA"/>
    <w:rsid w:val="00627B52"/>
    <w:rsid w:val="006302F3"/>
    <w:rsid w:val="0063065C"/>
    <w:rsid w:val="00630676"/>
    <w:rsid w:val="006309E8"/>
    <w:rsid w:val="00631070"/>
    <w:rsid w:val="00631865"/>
    <w:rsid w:val="00631B65"/>
    <w:rsid w:val="00633622"/>
    <w:rsid w:val="0063421F"/>
    <w:rsid w:val="0063563D"/>
    <w:rsid w:val="00635ADD"/>
    <w:rsid w:val="00636C6F"/>
    <w:rsid w:val="006370F7"/>
    <w:rsid w:val="006403EB"/>
    <w:rsid w:val="0064075B"/>
    <w:rsid w:val="00640E2A"/>
    <w:rsid w:val="00640E63"/>
    <w:rsid w:val="00641038"/>
    <w:rsid w:val="00642550"/>
    <w:rsid w:val="00642819"/>
    <w:rsid w:val="00643131"/>
    <w:rsid w:val="0064419D"/>
    <w:rsid w:val="00644767"/>
    <w:rsid w:val="00644BE0"/>
    <w:rsid w:val="006455E0"/>
    <w:rsid w:val="006457D3"/>
    <w:rsid w:val="006466BE"/>
    <w:rsid w:val="006469CD"/>
    <w:rsid w:val="00646B4D"/>
    <w:rsid w:val="00650FB4"/>
    <w:rsid w:val="0065116D"/>
    <w:rsid w:val="0065124B"/>
    <w:rsid w:val="00651906"/>
    <w:rsid w:val="00651D66"/>
    <w:rsid w:val="0065214E"/>
    <w:rsid w:val="00652491"/>
    <w:rsid w:val="00653398"/>
    <w:rsid w:val="006533A3"/>
    <w:rsid w:val="006536CC"/>
    <w:rsid w:val="00654407"/>
    <w:rsid w:val="006552BC"/>
    <w:rsid w:val="006555CF"/>
    <w:rsid w:val="00655B45"/>
    <w:rsid w:val="0066028E"/>
    <w:rsid w:val="0066092B"/>
    <w:rsid w:val="006609F1"/>
    <w:rsid w:val="00661374"/>
    <w:rsid w:val="0066148D"/>
    <w:rsid w:val="006617B8"/>
    <w:rsid w:val="00661D24"/>
    <w:rsid w:val="006622ED"/>
    <w:rsid w:val="00662545"/>
    <w:rsid w:val="00662B2F"/>
    <w:rsid w:val="00662D1F"/>
    <w:rsid w:val="00662E5B"/>
    <w:rsid w:val="00663785"/>
    <w:rsid w:val="00663A83"/>
    <w:rsid w:val="006651F9"/>
    <w:rsid w:val="006655BE"/>
    <w:rsid w:val="00665634"/>
    <w:rsid w:val="00665CC4"/>
    <w:rsid w:val="00666446"/>
    <w:rsid w:val="0066691F"/>
    <w:rsid w:val="00666AB3"/>
    <w:rsid w:val="0066737C"/>
    <w:rsid w:val="00667E41"/>
    <w:rsid w:val="006718DD"/>
    <w:rsid w:val="0067225E"/>
    <w:rsid w:val="0067250B"/>
    <w:rsid w:val="00672893"/>
    <w:rsid w:val="0067381F"/>
    <w:rsid w:val="00674445"/>
    <w:rsid w:val="00675B57"/>
    <w:rsid w:val="00676141"/>
    <w:rsid w:val="00676F0D"/>
    <w:rsid w:val="0068020D"/>
    <w:rsid w:val="006808BE"/>
    <w:rsid w:val="00680A5B"/>
    <w:rsid w:val="00681399"/>
    <w:rsid w:val="006827C4"/>
    <w:rsid w:val="00683042"/>
    <w:rsid w:val="00683682"/>
    <w:rsid w:val="00683C21"/>
    <w:rsid w:val="00683F4A"/>
    <w:rsid w:val="006843C0"/>
    <w:rsid w:val="00684443"/>
    <w:rsid w:val="006849CC"/>
    <w:rsid w:val="00684EED"/>
    <w:rsid w:val="00685841"/>
    <w:rsid w:val="00685B67"/>
    <w:rsid w:val="0068730C"/>
    <w:rsid w:val="006877C7"/>
    <w:rsid w:val="00687D2F"/>
    <w:rsid w:val="006908DD"/>
    <w:rsid w:val="00691324"/>
    <w:rsid w:val="0069167A"/>
    <w:rsid w:val="00692515"/>
    <w:rsid w:val="00692673"/>
    <w:rsid w:val="00692722"/>
    <w:rsid w:val="00692C92"/>
    <w:rsid w:val="00692CB0"/>
    <w:rsid w:val="0069331C"/>
    <w:rsid w:val="006937F5"/>
    <w:rsid w:val="0069404B"/>
    <w:rsid w:val="00694270"/>
    <w:rsid w:val="00695B40"/>
    <w:rsid w:val="0069617D"/>
    <w:rsid w:val="0069628D"/>
    <w:rsid w:val="00697B7F"/>
    <w:rsid w:val="006A05DD"/>
    <w:rsid w:val="006A0623"/>
    <w:rsid w:val="006A09C4"/>
    <w:rsid w:val="006A1423"/>
    <w:rsid w:val="006A1742"/>
    <w:rsid w:val="006A18C9"/>
    <w:rsid w:val="006A29A6"/>
    <w:rsid w:val="006A37AD"/>
    <w:rsid w:val="006A3F1C"/>
    <w:rsid w:val="006A4E16"/>
    <w:rsid w:val="006A4EE6"/>
    <w:rsid w:val="006A510A"/>
    <w:rsid w:val="006A5344"/>
    <w:rsid w:val="006A58B8"/>
    <w:rsid w:val="006A6569"/>
    <w:rsid w:val="006A6F74"/>
    <w:rsid w:val="006A75A0"/>
    <w:rsid w:val="006A77D9"/>
    <w:rsid w:val="006A7A99"/>
    <w:rsid w:val="006B06F5"/>
    <w:rsid w:val="006B1364"/>
    <w:rsid w:val="006B1E62"/>
    <w:rsid w:val="006B1EBC"/>
    <w:rsid w:val="006B21D0"/>
    <w:rsid w:val="006B24B8"/>
    <w:rsid w:val="006B26CA"/>
    <w:rsid w:val="006B2D0F"/>
    <w:rsid w:val="006B3056"/>
    <w:rsid w:val="006B3C0C"/>
    <w:rsid w:val="006B42E8"/>
    <w:rsid w:val="006B49BE"/>
    <w:rsid w:val="006B5374"/>
    <w:rsid w:val="006B5C6F"/>
    <w:rsid w:val="006B5F04"/>
    <w:rsid w:val="006B62B9"/>
    <w:rsid w:val="006B665B"/>
    <w:rsid w:val="006B668A"/>
    <w:rsid w:val="006B6A38"/>
    <w:rsid w:val="006B6A40"/>
    <w:rsid w:val="006B70C6"/>
    <w:rsid w:val="006B739C"/>
    <w:rsid w:val="006C1632"/>
    <w:rsid w:val="006C1879"/>
    <w:rsid w:val="006C18F0"/>
    <w:rsid w:val="006C2741"/>
    <w:rsid w:val="006C27CA"/>
    <w:rsid w:val="006C2F1E"/>
    <w:rsid w:val="006C3582"/>
    <w:rsid w:val="006C35A6"/>
    <w:rsid w:val="006C3E8C"/>
    <w:rsid w:val="006C4A84"/>
    <w:rsid w:val="006C4CC2"/>
    <w:rsid w:val="006C592A"/>
    <w:rsid w:val="006C5E86"/>
    <w:rsid w:val="006C5F55"/>
    <w:rsid w:val="006C710C"/>
    <w:rsid w:val="006C75ED"/>
    <w:rsid w:val="006C7912"/>
    <w:rsid w:val="006C7CA0"/>
    <w:rsid w:val="006D1F3A"/>
    <w:rsid w:val="006D2A76"/>
    <w:rsid w:val="006D2C5F"/>
    <w:rsid w:val="006D2F47"/>
    <w:rsid w:val="006D3419"/>
    <w:rsid w:val="006D3B87"/>
    <w:rsid w:val="006D4C23"/>
    <w:rsid w:val="006D4EE6"/>
    <w:rsid w:val="006E014A"/>
    <w:rsid w:val="006E0EFB"/>
    <w:rsid w:val="006E1CF2"/>
    <w:rsid w:val="006E20F7"/>
    <w:rsid w:val="006E24EE"/>
    <w:rsid w:val="006E32BD"/>
    <w:rsid w:val="006E4F40"/>
    <w:rsid w:val="006E63DF"/>
    <w:rsid w:val="006E655B"/>
    <w:rsid w:val="006E6DCC"/>
    <w:rsid w:val="006E72D8"/>
    <w:rsid w:val="006E730A"/>
    <w:rsid w:val="006E7481"/>
    <w:rsid w:val="006E77FB"/>
    <w:rsid w:val="006F0166"/>
    <w:rsid w:val="006F06B7"/>
    <w:rsid w:val="006F1961"/>
    <w:rsid w:val="006F2665"/>
    <w:rsid w:val="006F266A"/>
    <w:rsid w:val="006F3456"/>
    <w:rsid w:val="006F435F"/>
    <w:rsid w:val="006F4AF9"/>
    <w:rsid w:val="006F4CA5"/>
    <w:rsid w:val="006F4D5F"/>
    <w:rsid w:val="006F51FF"/>
    <w:rsid w:val="006F5400"/>
    <w:rsid w:val="006F5707"/>
    <w:rsid w:val="006F68A6"/>
    <w:rsid w:val="006F77E6"/>
    <w:rsid w:val="006F7C28"/>
    <w:rsid w:val="007003B9"/>
    <w:rsid w:val="007015E1"/>
    <w:rsid w:val="0070319E"/>
    <w:rsid w:val="00703E1E"/>
    <w:rsid w:val="007044E3"/>
    <w:rsid w:val="00704656"/>
    <w:rsid w:val="00704882"/>
    <w:rsid w:val="00704B6E"/>
    <w:rsid w:val="007051CE"/>
    <w:rsid w:val="00705668"/>
    <w:rsid w:val="00705699"/>
    <w:rsid w:val="00705A65"/>
    <w:rsid w:val="00706512"/>
    <w:rsid w:val="0070710F"/>
    <w:rsid w:val="0070760E"/>
    <w:rsid w:val="0071034D"/>
    <w:rsid w:val="00710592"/>
    <w:rsid w:val="00710B0E"/>
    <w:rsid w:val="00710DF2"/>
    <w:rsid w:val="00710EAF"/>
    <w:rsid w:val="00710F77"/>
    <w:rsid w:val="00711399"/>
    <w:rsid w:val="007119C0"/>
    <w:rsid w:val="00711CB1"/>
    <w:rsid w:val="00711EDD"/>
    <w:rsid w:val="0071202E"/>
    <w:rsid w:val="00712263"/>
    <w:rsid w:val="007124C2"/>
    <w:rsid w:val="00712638"/>
    <w:rsid w:val="007131A9"/>
    <w:rsid w:val="00713A2A"/>
    <w:rsid w:val="00713ADC"/>
    <w:rsid w:val="00714460"/>
    <w:rsid w:val="00714E80"/>
    <w:rsid w:val="00714F93"/>
    <w:rsid w:val="007151CC"/>
    <w:rsid w:val="00715B95"/>
    <w:rsid w:val="00715D9F"/>
    <w:rsid w:val="00715F32"/>
    <w:rsid w:val="00716851"/>
    <w:rsid w:val="00716BE1"/>
    <w:rsid w:val="00716F29"/>
    <w:rsid w:val="007170EC"/>
    <w:rsid w:val="00717164"/>
    <w:rsid w:val="00717242"/>
    <w:rsid w:val="00720241"/>
    <w:rsid w:val="00720BB0"/>
    <w:rsid w:val="00720C8F"/>
    <w:rsid w:val="007210F9"/>
    <w:rsid w:val="00721FB8"/>
    <w:rsid w:val="00722660"/>
    <w:rsid w:val="007229AF"/>
    <w:rsid w:val="007233D0"/>
    <w:rsid w:val="0072345D"/>
    <w:rsid w:val="00723F65"/>
    <w:rsid w:val="00724023"/>
    <w:rsid w:val="0072512C"/>
    <w:rsid w:val="00725524"/>
    <w:rsid w:val="00726375"/>
    <w:rsid w:val="00726380"/>
    <w:rsid w:val="0072645F"/>
    <w:rsid w:val="007268E8"/>
    <w:rsid w:val="007301AC"/>
    <w:rsid w:val="00730F0C"/>
    <w:rsid w:val="00732193"/>
    <w:rsid w:val="00733444"/>
    <w:rsid w:val="0073461F"/>
    <w:rsid w:val="00734E6A"/>
    <w:rsid w:val="00736903"/>
    <w:rsid w:val="00737DA9"/>
    <w:rsid w:val="0074081B"/>
    <w:rsid w:val="00740DD8"/>
    <w:rsid w:val="00741EC9"/>
    <w:rsid w:val="00742549"/>
    <w:rsid w:val="00743979"/>
    <w:rsid w:val="00743E58"/>
    <w:rsid w:val="007458B7"/>
    <w:rsid w:val="00750441"/>
    <w:rsid w:val="0075047A"/>
    <w:rsid w:val="00750C75"/>
    <w:rsid w:val="00750CE1"/>
    <w:rsid w:val="00750D21"/>
    <w:rsid w:val="0075151F"/>
    <w:rsid w:val="00751998"/>
    <w:rsid w:val="00751FF9"/>
    <w:rsid w:val="00752915"/>
    <w:rsid w:val="00752990"/>
    <w:rsid w:val="00752C37"/>
    <w:rsid w:val="0075309F"/>
    <w:rsid w:val="00754128"/>
    <w:rsid w:val="0075451D"/>
    <w:rsid w:val="007547A8"/>
    <w:rsid w:val="0075541E"/>
    <w:rsid w:val="00755E79"/>
    <w:rsid w:val="00755F53"/>
    <w:rsid w:val="0075689C"/>
    <w:rsid w:val="00757086"/>
    <w:rsid w:val="00757CE2"/>
    <w:rsid w:val="0076031E"/>
    <w:rsid w:val="00760711"/>
    <w:rsid w:val="007608CB"/>
    <w:rsid w:val="00760B0E"/>
    <w:rsid w:val="00760CB1"/>
    <w:rsid w:val="00760E35"/>
    <w:rsid w:val="00762053"/>
    <w:rsid w:val="00762491"/>
    <w:rsid w:val="00763498"/>
    <w:rsid w:val="00763685"/>
    <w:rsid w:val="00763992"/>
    <w:rsid w:val="00764025"/>
    <w:rsid w:val="0076490E"/>
    <w:rsid w:val="00764A02"/>
    <w:rsid w:val="00765273"/>
    <w:rsid w:val="00765917"/>
    <w:rsid w:val="00765C94"/>
    <w:rsid w:val="007674FE"/>
    <w:rsid w:val="0077008D"/>
    <w:rsid w:val="00770767"/>
    <w:rsid w:val="00770F1C"/>
    <w:rsid w:val="00771541"/>
    <w:rsid w:val="00772188"/>
    <w:rsid w:val="00773509"/>
    <w:rsid w:val="00773C6E"/>
    <w:rsid w:val="00773DDB"/>
    <w:rsid w:val="007753C7"/>
    <w:rsid w:val="007755AC"/>
    <w:rsid w:val="0077587C"/>
    <w:rsid w:val="0077599E"/>
    <w:rsid w:val="00775A09"/>
    <w:rsid w:val="0077608B"/>
    <w:rsid w:val="00776187"/>
    <w:rsid w:val="007768A8"/>
    <w:rsid w:val="00777598"/>
    <w:rsid w:val="00777732"/>
    <w:rsid w:val="00777734"/>
    <w:rsid w:val="00777828"/>
    <w:rsid w:val="00777C24"/>
    <w:rsid w:val="00777EBF"/>
    <w:rsid w:val="007800C0"/>
    <w:rsid w:val="007801CD"/>
    <w:rsid w:val="00780CBA"/>
    <w:rsid w:val="00780D2A"/>
    <w:rsid w:val="00780EBA"/>
    <w:rsid w:val="007823D6"/>
    <w:rsid w:val="0078280B"/>
    <w:rsid w:val="00782CEE"/>
    <w:rsid w:val="007837F4"/>
    <w:rsid w:val="00784227"/>
    <w:rsid w:val="0078442E"/>
    <w:rsid w:val="007845CF"/>
    <w:rsid w:val="007849D7"/>
    <w:rsid w:val="00784BC4"/>
    <w:rsid w:val="00784FA3"/>
    <w:rsid w:val="0078500F"/>
    <w:rsid w:val="007855BD"/>
    <w:rsid w:val="00785DC0"/>
    <w:rsid w:val="00785E4D"/>
    <w:rsid w:val="00786B6D"/>
    <w:rsid w:val="0078741F"/>
    <w:rsid w:val="0078795F"/>
    <w:rsid w:val="00790C86"/>
    <w:rsid w:val="0079114F"/>
    <w:rsid w:val="00791BB5"/>
    <w:rsid w:val="00791D9C"/>
    <w:rsid w:val="00791F44"/>
    <w:rsid w:val="00793739"/>
    <w:rsid w:val="007946D2"/>
    <w:rsid w:val="00794E6D"/>
    <w:rsid w:val="00794F4E"/>
    <w:rsid w:val="0079616E"/>
    <w:rsid w:val="00796977"/>
    <w:rsid w:val="0079733A"/>
    <w:rsid w:val="0079791D"/>
    <w:rsid w:val="007A0C2B"/>
    <w:rsid w:val="007A103F"/>
    <w:rsid w:val="007A13BD"/>
    <w:rsid w:val="007A1668"/>
    <w:rsid w:val="007A2821"/>
    <w:rsid w:val="007A2A2B"/>
    <w:rsid w:val="007A2CB3"/>
    <w:rsid w:val="007A3777"/>
    <w:rsid w:val="007A42D2"/>
    <w:rsid w:val="007A572B"/>
    <w:rsid w:val="007A5D18"/>
    <w:rsid w:val="007A5E24"/>
    <w:rsid w:val="007A7CD1"/>
    <w:rsid w:val="007B0233"/>
    <w:rsid w:val="007B0B8D"/>
    <w:rsid w:val="007B1F94"/>
    <w:rsid w:val="007B25A4"/>
    <w:rsid w:val="007B2894"/>
    <w:rsid w:val="007B353B"/>
    <w:rsid w:val="007B49A3"/>
    <w:rsid w:val="007B59DE"/>
    <w:rsid w:val="007B5ED2"/>
    <w:rsid w:val="007B698E"/>
    <w:rsid w:val="007B69B5"/>
    <w:rsid w:val="007B6EC9"/>
    <w:rsid w:val="007B719A"/>
    <w:rsid w:val="007C017A"/>
    <w:rsid w:val="007C05AF"/>
    <w:rsid w:val="007C0A5B"/>
    <w:rsid w:val="007C1CC7"/>
    <w:rsid w:val="007C32A5"/>
    <w:rsid w:val="007C32CB"/>
    <w:rsid w:val="007C35A3"/>
    <w:rsid w:val="007C3FEC"/>
    <w:rsid w:val="007C452A"/>
    <w:rsid w:val="007C4B33"/>
    <w:rsid w:val="007C4C18"/>
    <w:rsid w:val="007C530D"/>
    <w:rsid w:val="007C5514"/>
    <w:rsid w:val="007C5618"/>
    <w:rsid w:val="007C594D"/>
    <w:rsid w:val="007C5978"/>
    <w:rsid w:val="007C75D4"/>
    <w:rsid w:val="007C7B4F"/>
    <w:rsid w:val="007D0C6E"/>
    <w:rsid w:val="007D0D2D"/>
    <w:rsid w:val="007D1510"/>
    <w:rsid w:val="007D15D9"/>
    <w:rsid w:val="007D1977"/>
    <w:rsid w:val="007D2281"/>
    <w:rsid w:val="007D268B"/>
    <w:rsid w:val="007D26D9"/>
    <w:rsid w:val="007D2CC8"/>
    <w:rsid w:val="007D3850"/>
    <w:rsid w:val="007D3FFF"/>
    <w:rsid w:val="007D43F1"/>
    <w:rsid w:val="007D6292"/>
    <w:rsid w:val="007D641B"/>
    <w:rsid w:val="007D6458"/>
    <w:rsid w:val="007D7698"/>
    <w:rsid w:val="007D78D1"/>
    <w:rsid w:val="007E04AA"/>
    <w:rsid w:val="007E1417"/>
    <w:rsid w:val="007E1B14"/>
    <w:rsid w:val="007E2A39"/>
    <w:rsid w:val="007E2EE3"/>
    <w:rsid w:val="007E3155"/>
    <w:rsid w:val="007E411E"/>
    <w:rsid w:val="007E424C"/>
    <w:rsid w:val="007E45D4"/>
    <w:rsid w:val="007E4F7D"/>
    <w:rsid w:val="007E59B6"/>
    <w:rsid w:val="007E5FB9"/>
    <w:rsid w:val="007E66CC"/>
    <w:rsid w:val="007E71A4"/>
    <w:rsid w:val="007F021F"/>
    <w:rsid w:val="007F0942"/>
    <w:rsid w:val="007F2647"/>
    <w:rsid w:val="007F317A"/>
    <w:rsid w:val="007F369B"/>
    <w:rsid w:val="007F373B"/>
    <w:rsid w:val="007F4EE7"/>
    <w:rsid w:val="007F5915"/>
    <w:rsid w:val="007F5A46"/>
    <w:rsid w:val="007F6C4A"/>
    <w:rsid w:val="007F6C77"/>
    <w:rsid w:val="007F746A"/>
    <w:rsid w:val="007F79DC"/>
    <w:rsid w:val="0080085D"/>
    <w:rsid w:val="00801511"/>
    <w:rsid w:val="00801B92"/>
    <w:rsid w:val="008022E2"/>
    <w:rsid w:val="00802C30"/>
    <w:rsid w:val="00802FBD"/>
    <w:rsid w:val="0080302C"/>
    <w:rsid w:val="008030F7"/>
    <w:rsid w:val="00803B6F"/>
    <w:rsid w:val="00804208"/>
    <w:rsid w:val="00804BD9"/>
    <w:rsid w:val="00804BEA"/>
    <w:rsid w:val="008062ED"/>
    <w:rsid w:val="0080694E"/>
    <w:rsid w:val="00806D97"/>
    <w:rsid w:val="00806E1D"/>
    <w:rsid w:val="00806E47"/>
    <w:rsid w:val="008078C7"/>
    <w:rsid w:val="00807B0B"/>
    <w:rsid w:val="0081015A"/>
    <w:rsid w:val="00811755"/>
    <w:rsid w:val="00811F03"/>
    <w:rsid w:val="00812244"/>
    <w:rsid w:val="00813091"/>
    <w:rsid w:val="008131FB"/>
    <w:rsid w:val="0081323F"/>
    <w:rsid w:val="0081327A"/>
    <w:rsid w:val="008139B5"/>
    <w:rsid w:val="00813F69"/>
    <w:rsid w:val="00814628"/>
    <w:rsid w:val="00814CDA"/>
    <w:rsid w:val="0081558D"/>
    <w:rsid w:val="00815635"/>
    <w:rsid w:val="00816CB5"/>
    <w:rsid w:val="00817500"/>
    <w:rsid w:val="0081781D"/>
    <w:rsid w:val="00817CBD"/>
    <w:rsid w:val="00817CF7"/>
    <w:rsid w:val="00817F12"/>
    <w:rsid w:val="00820681"/>
    <w:rsid w:val="008207F5"/>
    <w:rsid w:val="00820892"/>
    <w:rsid w:val="00820AC9"/>
    <w:rsid w:val="008215CE"/>
    <w:rsid w:val="008217A2"/>
    <w:rsid w:val="0082226F"/>
    <w:rsid w:val="00822A4D"/>
    <w:rsid w:val="00823716"/>
    <w:rsid w:val="00823E20"/>
    <w:rsid w:val="008240D5"/>
    <w:rsid w:val="00826A30"/>
    <w:rsid w:val="00827387"/>
    <w:rsid w:val="008278CD"/>
    <w:rsid w:val="00827C4D"/>
    <w:rsid w:val="0083004F"/>
    <w:rsid w:val="00831A6D"/>
    <w:rsid w:val="00831FB6"/>
    <w:rsid w:val="008324FB"/>
    <w:rsid w:val="00832A35"/>
    <w:rsid w:val="0083380A"/>
    <w:rsid w:val="00833CE8"/>
    <w:rsid w:val="00834FBA"/>
    <w:rsid w:val="008354D7"/>
    <w:rsid w:val="00835A4E"/>
    <w:rsid w:val="00835E38"/>
    <w:rsid w:val="00836B4A"/>
    <w:rsid w:val="00836BED"/>
    <w:rsid w:val="00837849"/>
    <w:rsid w:val="0083791A"/>
    <w:rsid w:val="0084296E"/>
    <w:rsid w:val="00843422"/>
    <w:rsid w:val="008434BA"/>
    <w:rsid w:val="00843966"/>
    <w:rsid w:val="00843AE0"/>
    <w:rsid w:val="00844682"/>
    <w:rsid w:val="00844949"/>
    <w:rsid w:val="00844AD6"/>
    <w:rsid w:val="0084551C"/>
    <w:rsid w:val="00845A07"/>
    <w:rsid w:val="008465E6"/>
    <w:rsid w:val="00846D60"/>
    <w:rsid w:val="00846FDF"/>
    <w:rsid w:val="00850CF9"/>
    <w:rsid w:val="00850F77"/>
    <w:rsid w:val="008518B7"/>
    <w:rsid w:val="00851B52"/>
    <w:rsid w:val="00851D8F"/>
    <w:rsid w:val="0085205F"/>
    <w:rsid w:val="00853739"/>
    <w:rsid w:val="00853BE8"/>
    <w:rsid w:val="00853E29"/>
    <w:rsid w:val="0085418C"/>
    <w:rsid w:val="008549AC"/>
    <w:rsid w:val="008555EC"/>
    <w:rsid w:val="00856690"/>
    <w:rsid w:val="008568D2"/>
    <w:rsid w:val="0085732C"/>
    <w:rsid w:val="0085756C"/>
    <w:rsid w:val="008617D7"/>
    <w:rsid w:val="00862172"/>
    <w:rsid w:val="00862998"/>
    <w:rsid w:val="00862A23"/>
    <w:rsid w:val="00862F98"/>
    <w:rsid w:val="00863ACF"/>
    <w:rsid w:val="008643FC"/>
    <w:rsid w:val="00864599"/>
    <w:rsid w:val="0086492E"/>
    <w:rsid w:val="00864A7F"/>
    <w:rsid w:val="00864DE7"/>
    <w:rsid w:val="0086500E"/>
    <w:rsid w:val="00865556"/>
    <w:rsid w:val="00865720"/>
    <w:rsid w:val="00865BC9"/>
    <w:rsid w:val="00865E5C"/>
    <w:rsid w:val="008674A9"/>
    <w:rsid w:val="00867BB9"/>
    <w:rsid w:val="00870C1B"/>
    <w:rsid w:val="00870C33"/>
    <w:rsid w:val="00872263"/>
    <w:rsid w:val="00872C91"/>
    <w:rsid w:val="00872E60"/>
    <w:rsid w:val="0087385C"/>
    <w:rsid w:val="00873E57"/>
    <w:rsid w:val="00874084"/>
    <w:rsid w:val="0087422E"/>
    <w:rsid w:val="00874E2A"/>
    <w:rsid w:val="0087576F"/>
    <w:rsid w:val="00876D47"/>
    <w:rsid w:val="00876EC8"/>
    <w:rsid w:val="00877243"/>
    <w:rsid w:val="00877303"/>
    <w:rsid w:val="00877E6B"/>
    <w:rsid w:val="0088008A"/>
    <w:rsid w:val="00880333"/>
    <w:rsid w:val="008805FC"/>
    <w:rsid w:val="0088072F"/>
    <w:rsid w:val="00880861"/>
    <w:rsid w:val="00881273"/>
    <w:rsid w:val="00881E34"/>
    <w:rsid w:val="008820C8"/>
    <w:rsid w:val="00882FB6"/>
    <w:rsid w:val="00883370"/>
    <w:rsid w:val="008844CD"/>
    <w:rsid w:val="008849A7"/>
    <w:rsid w:val="00884F2E"/>
    <w:rsid w:val="008850E4"/>
    <w:rsid w:val="008857CD"/>
    <w:rsid w:val="00885ADF"/>
    <w:rsid w:val="00886596"/>
    <w:rsid w:val="0088669C"/>
    <w:rsid w:val="00886AB0"/>
    <w:rsid w:val="00886F91"/>
    <w:rsid w:val="008873C2"/>
    <w:rsid w:val="0088789F"/>
    <w:rsid w:val="00887BF9"/>
    <w:rsid w:val="00887F7B"/>
    <w:rsid w:val="00887FDC"/>
    <w:rsid w:val="00890DFB"/>
    <w:rsid w:val="0089111E"/>
    <w:rsid w:val="00891BEC"/>
    <w:rsid w:val="00892553"/>
    <w:rsid w:val="00892853"/>
    <w:rsid w:val="00893817"/>
    <w:rsid w:val="0089420D"/>
    <w:rsid w:val="0089428B"/>
    <w:rsid w:val="0089469D"/>
    <w:rsid w:val="00895127"/>
    <w:rsid w:val="00895F4C"/>
    <w:rsid w:val="00897D07"/>
    <w:rsid w:val="008A01BA"/>
    <w:rsid w:val="008A0553"/>
    <w:rsid w:val="008A05B0"/>
    <w:rsid w:val="008A114C"/>
    <w:rsid w:val="008A1626"/>
    <w:rsid w:val="008A19B0"/>
    <w:rsid w:val="008A1B63"/>
    <w:rsid w:val="008A28C9"/>
    <w:rsid w:val="008A2C21"/>
    <w:rsid w:val="008A3D1B"/>
    <w:rsid w:val="008A4269"/>
    <w:rsid w:val="008A4D31"/>
    <w:rsid w:val="008A520E"/>
    <w:rsid w:val="008A56B5"/>
    <w:rsid w:val="008A5B07"/>
    <w:rsid w:val="008A5C93"/>
    <w:rsid w:val="008A60EE"/>
    <w:rsid w:val="008A79B4"/>
    <w:rsid w:val="008A7DEA"/>
    <w:rsid w:val="008B12FF"/>
    <w:rsid w:val="008B1444"/>
    <w:rsid w:val="008B1F03"/>
    <w:rsid w:val="008B3345"/>
    <w:rsid w:val="008B335D"/>
    <w:rsid w:val="008B3A25"/>
    <w:rsid w:val="008B4412"/>
    <w:rsid w:val="008B4713"/>
    <w:rsid w:val="008B4F94"/>
    <w:rsid w:val="008B500A"/>
    <w:rsid w:val="008B5EA0"/>
    <w:rsid w:val="008B6048"/>
    <w:rsid w:val="008B669B"/>
    <w:rsid w:val="008B6773"/>
    <w:rsid w:val="008B6A92"/>
    <w:rsid w:val="008B6D0D"/>
    <w:rsid w:val="008B754F"/>
    <w:rsid w:val="008B7B93"/>
    <w:rsid w:val="008C0913"/>
    <w:rsid w:val="008C0CF5"/>
    <w:rsid w:val="008C28A1"/>
    <w:rsid w:val="008C2EFD"/>
    <w:rsid w:val="008C411C"/>
    <w:rsid w:val="008C4BDA"/>
    <w:rsid w:val="008C5250"/>
    <w:rsid w:val="008C6228"/>
    <w:rsid w:val="008C62DE"/>
    <w:rsid w:val="008C67C1"/>
    <w:rsid w:val="008C6FF4"/>
    <w:rsid w:val="008C751A"/>
    <w:rsid w:val="008C7B58"/>
    <w:rsid w:val="008C7D8D"/>
    <w:rsid w:val="008C7E70"/>
    <w:rsid w:val="008D02F9"/>
    <w:rsid w:val="008D054E"/>
    <w:rsid w:val="008D0607"/>
    <w:rsid w:val="008D0E42"/>
    <w:rsid w:val="008D19D1"/>
    <w:rsid w:val="008D3CE3"/>
    <w:rsid w:val="008D3F86"/>
    <w:rsid w:val="008D4EA3"/>
    <w:rsid w:val="008D52BC"/>
    <w:rsid w:val="008D563A"/>
    <w:rsid w:val="008D5D31"/>
    <w:rsid w:val="008D5DB3"/>
    <w:rsid w:val="008D607F"/>
    <w:rsid w:val="008D6C42"/>
    <w:rsid w:val="008D6CFF"/>
    <w:rsid w:val="008D723E"/>
    <w:rsid w:val="008D77B7"/>
    <w:rsid w:val="008D7E1C"/>
    <w:rsid w:val="008D7FB7"/>
    <w:rsid w:val="008E0B9F"/>
    <w:rsid w:val="008E1036"/>
    <w:rsid w:val="008E24B3"/>
    <w:rsid w:val="008E2D65"/>
    <w:rsid w:val="008E34C1"/>
    <w:rsid w:val="008E4164"/>
    <w:rsid w:val="008E46A9"/>
    <w:rsid w:val="008E61EA"/>
    <w:rsid w:val="008E62F3"/>
    <w:rsid w:val="008E7BA9"/>
    <w:rsid w:val="008E7D56"/>
    <w:rsid w:val="008F0A2E"/>
    <w:rsid w:val="008F100A"/>
    <w:rsid w:val="008F1161"/>
    <w:rsid w:val="008F14D8"/>
    <w:rsid w:val="008F1A73"/>
    <w:rsid w:val="008F2F4F"/>
    <w:rsid w:val="008F3234"/>
    <w:rsid w:val="008F3A0A"/>
    <w:rsid w:val="008F4208"/>
    <w:rsid w:val="008F432D"/>
    <w:rsid w:val="008F46C2"/>
    <w:rsid w:val="008F49B7"/>
    <w:rsid w:val="008F5573"/>
    <w:rsid w:val="008F5636"/>
    <w:rsid w:val="008F60E8"/>
    <w:rsid w:val="008F6C8E"/>
    <w:rsid w:val="008F765C"/>
    <w:rsid w:val="008F7908"/>
    <w:rsid w:val="008F792A"/>
    <w:rsid w:val="008F7D01"/>
    <w:rsid w:val="0090042E"/>
    <w:rsid w:val="009008CA"/>
    <w:rsid w:val="00900E9A"/>
    <w:rsid w:val="00901B79"/>
    <w:rsid w:val="00901FE2"/>
    <w:rsid w:val="009026DC"/>
    <w:rsid w:val="00903552"/>
    <w:rsid w:val="00903657"/>
    <w:rsid w:val="009036CA"/>
    <w:rsid w:val="00903840"/>
    <w:rsid w:val="00903B1D"/>
    <w:rsid w:val="00904C40"/>
    <w:rsid w:val="009050BE"/>
    <w:rsid w:val="0090525F"/>
    <w:rsid w:val="009055EE"/>
    <w:rsid w:val="00906A5B"/>
    <w:rsid w:val="00906BC5"/>
    <w:rsid w:val="0090778B"/>
    <w:rsid w:val="00907B8D"/>
    <w:rsid w:val="00907C15"/>
    <w:rsid w:val="009106AA"/>
    <w:rsid w:val="0091078B"/>
    <w:rsid w:val="00911FB0"/>
    <w:rsid w:val="009120F2"/>
    <w:rsid w:val="0091251E"/>
    <w:rsid w:val="00912679"/>
    <w:rsid w:val="009132E0"/>
    <w:rsid w:val="0091392C"/>
    <w:rsid w:val="00913DC9"/>
    <w:rsid w:val="00913F0F"/>
    <w:rsid w:val="00914747"/>
    <w:rsid w:val="00920223"/>
    <w:rsid w:val="0092119A"/>
    <w:rsid w:val="00921209"/>
    <w:rsid w:val="009212DC"/>
    <w:rsid w:val="00921588"/>
    <w:rsid w:val="0092187F"/>
    <w:rsid w:val="0092287A"/>
    <w:rsid w:val="009233F4"/>
    <w:rsid w:val="009239FA"/>
    <w:rsid w:val="00923B00"/>
    <w:rsid w:val="00923E50"/>
    <w:rsid w:val="00924359"/>
    <w:rsid w:val="00924C9A"/>
    <w:rsid w:val="009257B3"/>
    <w:rsid w:val="0092684F"/>
    <w:rsid w:val="0092733A"/>
    <w:rsid w:val="0092793F"/>
    <w:rsid w:val="0093036D"/>
    <w:rsid w:val="0093079C"/>
    <w:rsid w:val="00930A48"/>
    <w:rsid w:val="00930C6C"/>
    <w:rsid w:val="00931B7D"/>
    <w:rsid w:val="00931BA3"/>
    <w:rsid w:val="0093259F"/>
    <w:rsid w:val="00933EF9"/>
    <w:rsid w:val="0093400A"/>
    <w:rsid w:val="009341DB"/>
    <w:rsid w:val="00934B97"/>
    <w:rsid w:val="009357ED"/>
    <w:rsid w:val="00935E89"/>
    <w:rsid w:val="00936016"/>
    <w:rsid w:val="00936176"/>
    <w:rsid w:val="009365FB"/>
    <w:rsid w:val="00936716"/>
    <w:rsid w:val="00936A08"/>
    <w:rsid w:val="00936E7A"/>
    <w:rsid w:val="00936F1D"/>
    <w:rsid w:val="0093703B"/>
    <w:rsid w:val="00937B39"/>
    <w:rsid w:val="00940B31"/>
    <w:rsid w:val="00940BBF"/>
    <w:rsid w:val="00940E21"/>
    <w:rsid w:val="0094154F"/>
    <w:rsid w:val="0094171D"/>
    <w:rsid w:val="0094182C"/>
    <w:rsid w:val="00941C82"/>
    <w:rsid w:val="00941FA1"/>
    <w:rsid w:val="0094201E"/>
    <w:rsid w:val="00943434"/>
    <w:rsid w:val="009438B6"/>
    <w:rsid w:val="00943B4C"/>
    <w:rsid w:val="00943BBC"/>
    <w:rsid w:val="009441B8"/>
    <w:rsid w:val="009442DA"/>
    <w:rsid w:val="009443D8"/>
    <w:rsid w:val="00944A2A"/>
    <w:rsid w:val="009465D0"/>
    <w:rsid w:val="009475A1"/>
    <w:rsid w:val="009476B4"/>
    <w:rsid w:val="009476D0"/>
    <w:rsid w:val="009478D4"/>
    <w:rsid w:val="00950066"/>
    <w:rsid w:val="009509C5"/>
    <w:rsid w:val="00950F54"/>
    <w:rsid w:val="00951134"/>
    <w:rsid w:val="009517FB"/>
    <w:rsid w:val="00952205"/>
    <w:rsid w:val="009522E4"/>
    <w:rsid w:val="00952B6C"/>
    <w:rsid w:val="00953123"/>
    <w:rsid w:val="00953C15"/>
    <w:rsid w:val="00953C68"/>
    <w:rsid w:val="009549D9"/>
    <w:rsid w:val="00955CF0"/>
    <w:rsid w:val="00955D0C"/>
    <w:rsid w:val="009564AC"/>
    <w:rsid w:val="009567E3"/>
    <w:rsid w:val="00957414"/>
    <w:rsid w:val="0095752D"/>
    <w:rsid w:val="009577A2"/>
    <w:rsid w:val="00957D06"/>
    <w:rsid w:val="00957E0E"/>
    <w:rsid w:val="00960DA7"/>
    <w:rsid w:val="0096114C"/>
    <w:rsid w:val="009630FD"/>
    <w:rsid w:val="00963448"/>
    <w:rsid w:val="009649E0"/>
    <w:rsid w:val="00966938"/>
    <w:rsid w:val="00967CDB"/>
    <w:rsid w:val="00967FE7"/>
    <w:rsid w:val="0097057C"/>
    <w:rsid w:val="00970D8A"/>
    <w:rsid w:val="00970FC6"/>
    <w:rsid w:val="00971712"/>
    <w:rsid w:val="00971783"/>
    <w:rsid w:val="00971AD2"/>
    <w:rsid w:val="00971C6B"/>
    <w:rsid w:val="00972792"/>
    <w:rsid w:val="009729A9"/>
    <w:rsid w:val="0097381E"/>
    <w:rsid w:val="009747DE"/>
    <w:rsid w:val="00974E4B"/>
    <w:rsid w:val="00974FDA"/>
    <w:rsid w:val="00975593"/>
    <w:rsid w:val="00975EBD"/>
    <w:rsid w:val="00976301"/>
    <w:rsid w:val="00976818"/>
    <w:rsid w:val="00977641"/>
    <w:rsid w:val="00977942"/>
    <w:rsid w:val="00980782"/>
    <w:rsid w:val="009809FF"/>
    <w:rsid w:val="00980AF3"/>
    <w:rsid w:val="00981176"/>
    <w:rsid w:val="0098146F"/>
    <w:rsid w:val="009824B6"/>
    <w:rsid w:val="009829A5"/>
    <w:rsid w:val="00983138"/>
    <w:rsid w:val="0098314C"/>
    <w:rsid w:val="0098328F"/>
    <w:rsid w:val="00983E10"/>
    <w:rsid w:val="0098402B"/>
    <w:rsid w:val="0098410B"/>
    <w:rsid w:val="00984176"/>
    <w:rsid w:val="009851EE"/>
    <w:rsid w:val="009855E7"/>
    <w:rsid w:val="009865E0"/>
    <w:rsid w:val="00987792"/>
    <w:rsid w:val="00987AEC"/>
    <w:rsid w:val="009903A4"/>
    <w:rsid w:val="00990483"/>
    <w:rsid w:val="00990A93"/>
    <w:rsid w:val="009914C7"/>
    <w:rsid w:val="00991D45"/>
    <w:rsid w:val="00992414"/>
    <w:rsid w:val="0099256A"/>
    <w:rsid w:val="00992BB0"/>
    <w:rsid w:val="009932B7"/>
    <w:rsid w:val="009932EA"/>
    <w:rsid w:val="00993D0D"/>
    <w:rsid w:val="00993D7A"/>
    <w:rsid w:val="009940FB"/>
    <w:rsid w:val="00994281"/>
    <w:rsid w:val="00995144"/>
    <w:rsid w:val="00995333"/>
    <w:rsid w:val="0099561E"/>
    <w:rsid w:val="00995F49"/>
    <w:rsid w:val="00996031"/>
    <w:rsid w:val="009962DB"/>
    <w:rsid w:val="009969D9"/>
    <w:rsid w:val="00997052"/>
    <w:rsid w:val="0099752E"/>
    <w:rsid w:val="009A07A1"/>
    <w:rsid w:val="009A0EB2"/>
    <w:rsid w:val="009A3189"/>
    <w:rsid w:val="009A37E2"/>
    <w:rsid w:val="009A459F"/>
    <w:rsid w:val="009A540E"/>
    <w:rsid w:val="009A590B"/>
    <w:rsid w:val="009A69C8"/>
    <w:rsid w:val="009A7583"/>
    <w:rsid w:val="009A7626"/>
    <w:rsid w:val="009A7B02"/>
    <w:rsid w:val="009A7F0A"/>
    <w:rsid w:val="009B0F8B"/>
    <w:rsid w:val="009B1A05"/>
    <w:rsid w:val="009B1A21"/>
    <w:rsid w:val="009B2A06"/>
    <w:rsid w:val="009B31A7"/>
    <w:rsid w:val="009B4450"/>
    <w:rsid w:val="009B48B5"/>
    <w:rsid w:val="009B5A43"/>
    <w:rsid w:val="009B5F56"/>
    <w:rsid w:val="009B68B3"/>
    <w:rsid w:val="009B6BC6"/>
    <w:rsid w:val="009B6DB7"/>
    <w:rsid w:val="009B7174"/>
    <w:rsid w:val="009B72B6"/>
    <w:rsid w:val="009B7945"/>
    <w:rsid w:val="009C00C2"/>
    <w:rsid w:val="009C1419"/>
    <w:rsid w:val="009C1BDE"/>
    <w:rsid w:val="009C3202"/>
    <w:rsid w:val="009C327A"/>
    <w:rsid w:val="009C34C2"/>
    <w:rsid w:val="009C34D8"/>
    <w:rsid w:val="009C38C4"/>
    <w:rsid w:val="009C3CC5"/>
    <w:rsid w:val="009C3CF7"/>
    <w:rsid w:val="009C4C76"/>
    <w:rsid w:val="009C54EC"/>
    <w:rsid w:val="009C57E6"/>
    <w:rsid w:val="009C650F"/>
    <w:rsid w:val="009C659C"/>
    <w:rsid w:val="009C6ED2"/>
    <w:rsid w:val="009D01D8"/>
    <w:rsid w:val="009D0457"/>
    <w:rsid w:val="009D0D52"/>
    <w:rsid w:val="009D0DDE"/>
    <w:rsid w:val="009D15FF"/>
    <w:rsid w:val="009D170D"/>
    <w:rsid w:val="009D1959"/>
    <w:rsid w:val="009D3B61"/>
    <w:rsid w:val="009D3EDA"/>
    <w:rsid w:val="009D436F"/>
    <w:rsid w:val="009D47D2"/>
    <w:rsid w:val="009D488D"/>
    <w:rsid w:val="009D4CD0"/>
    <w:rsid w:val="009D567E"/>
    <w:rsid w:val="009D5B9C"/>
    <w:rsid w:val="009D6DF4"/>
    <w:rsid w:val="009D6EB4"/>
    <w:rsid w:val="009D7281"/>
    <w:rsid w:val="009D776A"/>
    <w:rsid w:val="009D7874"/>
    <w:rsid w:val="009D798E"/>
    <w:rsid w:val="009D7EE8"/>
    <w:rsid w:val="009D7EED"/>
    <w:rsid w:val="009E10E3"/>
    <w:rsid w:val="009E197B"/>
    <w:rsid w:val="009E1DFC"/>
    <w:rsid w:val="009E1EC4"/>
    <w:rsid w:val="009E1FFF"/>
    <w:rsid w:val="009E21F6"/>
    <w:rsid w:val="009E2D45"/>
    <w:rsid w:val="009E3ABB"/>
    <w:rsid w:val="009E3EDF"/>
    <w:rsid w:val="009E4048"/>
    <w:rsid w:val="009E4F52"/>
    <w:rsid w:val="009E52FB"/>
    <w:rsid w:val="009E5616"/>
    <w:rsid w:val="009E5ED3"/>
    <w:rsid w:val="009E64A5"/>
    <w:rsid w:val="009E6D91"/>
    <w:rsid w:val="009E7C11"/>
    <w:rsid w:val="009F133E"/>
    <w:rsid w:val="009F202E"/>
    <w:rsid w:val="009F39C1"/>
    <w:rsid w:val="009F3DEA"/>
    <w:rsid w:val="009F57D4"/>
    <w:rsid w:val="009F5D2E"/>
    <w:rsid w:val="009F5DFD"/>
    <w:rsid w:val="009F6335"/>
    <w:rsid w:val="009F66F1"/>
    <w:rsid w:val="009F707C"/>
    <w:rsid w:val="009F7502"/>
    <w:rsid w:val="00A0086B"/>
    <w:rsid w:val="00A01903"/>
    <w:rsid w:val="00A02584"/>
    <w:rsid w:val="00A025FB"/>
    <w:rsid w:val="00A036C2"/>
    <w:rsid w:val="00A03770"/>
    <w:rsid w:val="00A04348"/>
    <w:rsid w:val="00A04802"/>
    <w:rsid w:val="00A048AA"/>
    <w:rsid w:val="00A04957"/>
    <w:rsid w:val="00A050FD"/>
    <w:rsid w:val="00A05495"/>
    <w:rsid w:val="00A059CF"/>
    <w:rsid w:val="00A065CA"/>
    <w:rsid w:val="00A06B88"/>
    <w:rsid w:val="00A06F04"/>
    <w:rsid w:val="00A07B2D"/>
    <w:rsid w:val="00A07CAB"/>
    <w:rsid w:val="00A104CE"/>
    <w:rsid w:val="00A1057C"/>
    <w:rsid w:val="00A10666"/>
    <w:rsid w:val="00A11A6A"/>
    <w:rsid w:val="00A11BE6"/>
    <w:rsid w:val="00A1265D"/>
    <w:rsid w:val="00A135B0"/>
    <w:rsid w:val="00A148EB"/>
    <w:rsid w:val="00A149CA"/>
    <w:rsid w:val="00A155AD"/>
    <w:rsid w:val="00A1630B"/>
    <w:rsid w:val="00A16372"/>
    <w:rsid w:val="00A16C1C"/>
    <w:rsid w:val="00A16E17"/>
    <w:rsid w:val="00A178AC"/>
    <w:rsid w:val="00A17A6C"/>
    <w:rsid w:val="00A204DC"/>
    <w:rsid w:val="00A20589"/>
    <w:rsid w:val="00A20862"/>
    <w:rsid w:val="00A20DCD"/>
    <w:rsid w:val="00A2164B"/>
    <w:rsid w:val="00A22348"/>
    <w:rsid w:val="00A22570"/>
    <w:rsid w:val="00A22963"/>
    <w:rsid w:val="00A23066"/>
    <w:rsid w:val="00A24518"/>
    <w:rsid w:val="00A2466F"/>
    <w:rsid w:val="00A2473C"/>
    <w:rsid w:val="00A250E9"/>
    <w:rsid w:val="00A25372"/>
    <w:rsid w:val="00A255F7"/>
    <w:rsid w:val="00A25DAD"/>
    <w:rsid w:val="00A25FC0"/>
    <w:rsid w:val="00A26AB1"/>
    <w:rsid w:val="00A27211"/>
    <w:rsid w:val="00A2752A"/>
    <w:rsid w:val="00A27F59"/>
    <w:rsid w:val="00A313D1"/>
    <w:rsid w:val="00A31520"/>
    <w:rsid w:val="00A31BC6"/>
    <w:rsid w:val="00A3221C"/>
    <w:rsid w:val="00A33FBA"/>
    <w:rsid w:val="00A349C6"/>
    <w:rsid w:val="00A34F17"/>
    <w:rsid w:val="00A3749D"/>
    <w:rsid w:val="00A37697"/>
    <w:rsid w:val="00A376C4"/>
    <w:rsid w:val="00A37EA4"/>
    <w:rsid w:val="00A406F1"/>
    <w:rsid w:val="00A40A1B"/>
    <w:rsid w:val="00A40E3C"/>
    <w:rsid w:val="00A410E2"/>
    <w:rsid w:val="00A41386"/>
    <w:rsid w:val="00A41790"/>
    <w:rsid w:val="00A419D7"/>
    <w:rsid w:val="00A42982"/>
    <w:rsid w:val="00A43360"/>
    <w:rsid w:val="00A434DE"/>
    <w:rsid w:val="00A437F0"/>
    <w:rsid w:val="00A441D5"/>
    <w:rsid w:val="00A4622D"/>
    <w:rsid w:val="00A46283"/>
    <w:rsid w:val="00A46C10"/>
    <w:rsid w:val="00A46EB0"/>
    <w:rsid w:val="00A47511"/>
    <w:rsid w:val="00A507AB"/>
    <w:rsid w:val="00A50A09"/>
    <w:rsid w:val="00A5114C"/>
    <w:rsid w:val="00A526AA"/>
    <w:rsid w:val="00A52782"/>
    <w:rsid w:val="00A532AC"/>
    <w:rsid w:val="00A5361F"/>
    <w:rsid w:val="00A542E0"/>
    <w:rsid w:val="00A5463C"/>
    <w:rsid w:val="00A54BF6"/>
    <w:rsid w:val="00A54C94"/>
    <w:rsid w:val="00A56626"/>
    <w:rsid w:val="00A579BF"/>
    <w:rsid w:val="00A60779"/>
    <w:rsid w:val="00A607F1"/>
    <w:rsid w:val="00A608DF"/>
    <w:rsid w:val="00A60A58"/>
    <w:rsid w:val="00A61A6C"/>
    <w:rsid w:val="00A6241F"/>
    <w:rsid w:val="00A63324"/>
    <w:rsid w:val="00A63BC9"/>
    <w:rsid w:val="00A641DA"/>
    <w:rsid w:val="00A64825"/>
    <w:rsid w:val="00A65816"/>
    <w:rsid w:val="00A65B74"/>
    <w:rsid w:val="00A65B7C"/>
    <w:rsid w:val="00A6658A"/>
    <w:rsid w:val="00A6692C"/>
    <w:rsid w:val="00A67580"/>
    <w:rsid w:val="00A67657"/>
    <w:rsid w:val="00A7078A"/>
    <w:rsid w:val="00A71C50"/>
    <w:rsid w:val="00A72735"/>
    <w:rsid w:val="00A72DC8"/>
    <w:rsid w:val="00A72E7D"/>
    <w:rsid w:val="00A739DE"/>
    <w:rsid w:val="00A746CD"/>
    <w:rsid w:val="00A74D05"/>
    <w:rsid w:val="00A75845"/>
    <w:rsid w:val="00A7600E"/>
    <w:rsid w:val="00A76018"/>
    <w:rsid w:val="00A76501"/>
    <w:rsid w:val="00A76736"/>
    <w:rsid w:val="00A769B2"/>
    <w:rsid w:val="00A76AF1"/>
    <w:rsid w:val="00A76C4F"/>
    <w:rsid w:val="00A76D78"/>
    <w:rsid w:val="00A770E9"/>
    <w:rsid w:val="00A77F85"/>
    <w:rsid w:val="00A80204"/>
    <w:rsid w:val="00A80878"/>
    <w:rsid w:val="00A8103E"/>
    <w:rsid w:val="00A81513"/>
    <w:rsid w:val="00A822B5"/>
    <w:rsid w:val="00A83777"/>
    <w:rsid w:val="00A840F9"/>
    <w:rsid w:val="00A86709"/>
    <w:rsid w:val="00A8671E"/>
    <w:rsid w:val="00A8678A"/>
    <w:rsid w:val="00A86BCA"/>
    <w:rsid w:val="00A8713D"/>
    <w:rsid w:val="00A87229"/>
    <w:rsid w:val="00A877D2"/>
    <w:rsid w:val="00A877F8"/>
    <w:rsid w:val="00A87903"/>
    <w:rsid w:val="00A904A0"/>
    <w:rsid w:val="00A905C1"/>
    <w:rsid w:val="00A91BF2"/>
    <w:rsid w:val="00A9265F"/>
    <w:rsid w:val="00A927C8"/>
    <w:rsid w:val="00A93897"/>
    <w:rsid w:val="00A942B8"/>
    <w:rsid w:val="00A9528B"/>
    <w:rsid w:val="00A96BB9"/>
    <w:rsid w:val="00A97485"/>
    <w:rsid w:val="00AA018E"/>
    <w:rsid w:val="00AA0A5E"/>
    <w:rsid w:val="00AA0DFD"/>
    <w:rsid w:val="00AA109D"/>
    <w:rsid w:val="00AA12D8"/>
    <w:rsid w:val="00AA1B14"/>
    <w:rsid w:val="00AA1EA9"/>
    <w:rsid w:val="00AA3ABE"/>
    <w:rsid w:val="00AA3D7B"/>
    <w:rsid w:val="00AA4447"/>
    <w:rsid w:val="00AA48AA"/>
    <w:rsid w:val="00AA4DA7"/>
    <w:rsid w:val="00AA5310"/>
    <w:rsid w:val="00AA65E9"/>
    <w:rsid w:val="00AA6911"/>
    <w:rsid w:val="00AA6B09"/>
    <w:rsid w:val="00AA776F"/>
    <w:rsid w:val="00AA77C9"/>
    <w:rsid w:val="00AA7898"/>
    <w:rsid w:val="00AA7C84"/>
    <w:rsid w:val="00AB087C"/>
    <w:rsid w:val="00AB090D"/>
    <w:rsid w:val="00AB0A83"/>
    <w:rsid w:val="00AB10F4"/>
    <w:rsid w:val="00AB1A7A"/>
    <w:rsid w:val="00AB1B93"/>
    <w:rsid w:val="00AB1D47"/>
    <w:rsid w:val="00AB22AA"/>
    <w:rsid w:val="00AB23F4"/>
    <w:rsid w:val="00AB2CB7"/>
    <w:rsid w:val="00AB38BA"/>
    <w:rsid w:val="00AB3D0C"/>
    <w:rsid w:val="00AB3E33"/>
    <w:rsid w:val="00AB4052"/>
    <w:rsid w:val="00AB463B"/>
    <w:rsid w:val="00AB4A80"/>
    <w:rsid w:val="00AB51DF"/>
    <w:rsid w:val="00AB54A4"/>
    <w:rsid w:val="00AB576B"/>
    <w:rsid w:val="00AB7B36"/>
    <w:rsid w:val="00AC072C"/>
    <w:rsid w:val="00AC10DE"/>
    <w:rsid w:val="00AC1180"/>
    <w:rsid w:val="00AC2D3C"/>
    <w:rsid w:val="00AC2E68"/>
    <w:rsid w:val="00AC3487"/>
    <w:rsid w:val="00AC3553"/>
    <w:rsid w:val="00AC364C"/>
    <w:rsid w:val="00AC3766"/>
    <w:rsid w:val="00AC4021"/>
    <w:rsid w:val="00AC455E"/>
    <w:rsid w:val="00AC4959"/>
    <w:rsid w:val="00AC4AAD"/>
    <w:rsid w:val="00AC4B48"/>
    <w:rsid w:val="00AC5463"/>
    <w:rsid w:val="00AC5D9C"/>
    <w:rsid w:val="00AC6982"/>
    <w:rsid w:val="00AC6A6C"/>
    <w:rsid w:val="00AC6A8F"/>
    <w:rsid w:val="00AC7225"/>
    <w:rsid w:val="00AD0735"/>
    <w:rsid w:val="00AD08CA"/>
    <w:rsid w:val="00AD08D7"/>
    <w:rsid w:val="00AD092A"/>
    <w:rsid w:val="00AD13B8"/>
    <w:rsid w:val="00AD13D0"/>
    <w:rsid w:val="00AD18BF"/>
    <w:rsid w:val="00AD2399"/>
    <w:rsid w:val="00AD3202"/>
    <w:rsid w:val="00AD444C"/>
    <w:rsid w:val="00AD4523"/>
    <w:rsid w:val="00AD468F"/>
    <w:rsid w:val="00AD49EB"/>
    <w:rsid w:val="00AD5107"/>
    <w:rsid w:val="00AD5159"/>
    <w:rsid w:val="00AD56A9"/>
    <w:rsid w:val="00AD6138"/>
    <w:rsid w:val="00AD64C3"/>
    <w:rsid w:val="00AD6B6D"/>
    <w:rsid w:val="00AD78A0"/>
    <w:rsid w:val="00AE0010"/>
    <w:rsid w:val="00AE06EF"/>
    <w:rsid w:val="00AE1C80"/>
    <w:rsid w:val="00AE1EB1"/>
    <w:rsid w:val="00AE218E"/>
    <w:rsid w:val="00AE22A7"/>
    <w:rsid w:val="00AE2906"/>
    <w:rsid w:val="00AE2E30"/>
    <w:rsid w:val="00AE32E5"/>
    <w:rsid w:val="00AE33E8"/>
    <w:rsid w:val="00AE427C"/>
    <w:rsid w:val="00AE457A"/>
    <w:rsid w:val="00AE521B"/>
    <w:rsid w:val="00AE542B"/>
    <w:rsid w:val="00AE5985"/>
    <w:rsid w:val="00AE5D58"/>
    <w:rsid w:val="00AE69EF"/>
    <w:rsid w:val="00AE6D51"/>
    <w:rsid w:val="00AE6F49"/>
    <w:rsid w:val="00AE6F4E"/>
    <w:rsid w:val="00AE7294"/>
    <w:rsid w:val="00AE7A5C"/>
    <w:rsid w:val="00AF0559"/>
    <w:rsid w:val="00AF07D2"/>
    <w:rsid w:val="00AF0BCF"/>
    <w:rsid w:val="00AF2F18"/>
    <w:rsid w:val="00AF2F69"/>
    <w:rsid w:val="00AF3BBF"/>
    <w:rsid w:val="00AF453C"/>
    <w:rsid w:val="00AF46DD"/>
    <w:rsid w:val="00AF46F5"/>
    <w:rsid w:val="00AF4870"/>
    <w:rsid w:val="00AF5A62"/>
    <w:rsid w:val="00AF6186"/>
    <w:rsid w:val="00AF6E17"/>
    <w:rsid w:val="00AF719D"/>
    <w:rsid w:val="00AF76A0"/>
    <w:rsid w:val="00AF7DCA"/>
    <w:rsid w:val="00B010AD"/>
    <w:rsid w:val="00B01AEC"/>
    <w:rsid w:val="00B01FD5"/>
    <w:rsid w:val="00B022D4"/>
    <w:rsid w:val="00B0267F"/>
    <w:rsid w:val="00B02760"/>
    <w:rsid w:val="00B02ABA"/>
    <w:rsid w:val="00B0425A"/>
    <w:rsid w:val="00B04271"/>
    <w:rsid w:val="00B0431D"/>
    <w:rsid w:val="00B052B0"/>
    <w:rsid w:val="00B0594A"/>
    <w:rsid w:val="00B05DF6"/>
    <w:rsid w:val="00B06893"/>
    <w:rsid w:val="00B06971"/>
    <w:rsid w:val="00B06DE0"/>
    <w:rsid w:val="00B0732D"/>
    <w:rsid w:val="00B07EED"/>
    <w:rsid w:val="00B11391"/>
    <w:rsid w:val="00B11A60"/>
    <w:rsid w:val="00B11EE4"/>
    <w:rsid w:val="00B120BC"/>
    <w:rsid w:val="00B13149"/>
    <w:rsid w:val="00B13202"/>
    <w:rsid w:val="00B1374A"/>
    <w:rsid w:val="00B14F5F"/>
    <w:rsid w:val="00B15CEC"/>
    <w:rsid w:val="00B15DB5"/>
    <w:rsid w:val="00B168A9"/>
    <w:rsid w:val="00B168E4"/>
    <w:rsid w:val="00B16EB3"/>
    <w:rsid w:val="00B171D5"/>
    <w:rsid w:val="00B179E6"/>
    <w:rsid w:val="00B20247"/>
    <w:rsid w:val="00B206A3"/>
    <w:rsid w:val="00B20986"/>
    <w:rsid w:val="00B20A9C"/>
    <w:rsid w:val="00B210DF"/>
    <w:rsid w:val="00B212DC"/>
    <w:rsid w:val="00B21BBE"/>
    <w:rsid w:val="00B21D06"/>
    <w:rsid w:val="00B21E8A"/>
    <w:rsid w:val="00B22393"/>
    <w:rsid w:val="00B224EA"/>
    <w:rsid w:val="00B22EE4"/>
    <w:rsid w:val="00B2302E"/>
    <w:rsid w:val="00B23471"/>
    <w:rsid w:val="00B23887"/>
    <w:rsid w:val="00B23BB7"/>
    <w:rsid w:val="00B240AC"/>
    <w:rsid w:val="00B2447D"/>
    <w:rsid w:val="00B2481D"/>
    <w:rsid w:val="00B2526C"/>
    <w:rsid w:val="00B254A1"/>
    <w:rsid w:val="00B2582F"/>
    <w:rsid w:val="00B25B7D"/>
    <w:rsid w:val="00B25E6E"/>
    <w:rsid w:val="00B26993"/>
    <w:rsid w:val="00B27031"/>
    <w:rsid w:val="00B27DAD"/>
    <w:rsid w:val="00B309E7"/>
    <w:rsid w:val="00B30AE3"/>
    <w:rsid w:val="00B30FFC"/>
    <w:rsid w:val="00B3183E"/>
    <w:rsid w:val="00B326E1"/>
    <w:rsid w:val="00B33149"/>
    <w:rsid w:val="00B3380D"/>
    <w:rsid w:val="00B33D89"/>
    <w:rsid w:val="00B34017"/>
    <w:rsid w:val="00B34B5B"/>
    <w:rsid w:val="00B34C93"/>
    <w:rsid w:val="00B35605"/>
    <w:rsid w:val="00B36015"/>
    <w:rsid w:val="00B36AE5"/>
    <w:rsid w:val="00B36BE5"/>
    <w:rsid w:val="00B36EB3"/>
    <w:rsid w:val="00B3728A"/>
    <w:rsid w:val="00B37D73"/>
    <w:rsid w:val="00B4055F"/>
    <w:rsid w:val="00B40964"/>
    <w:rsid w:val="00B411E1"/>
    <w:rsid w:val="00B41298"/>
    <w:rsid w:val="00B415C8"/>
    <w:rsid w:val="00B416D0"/>
    <w:rsid w:val="00B42497"/>
    <w:rsid w:val="00B43631"/>
    <w:rsid w:val="00B43849"/>
    <w:rsid w:val="00B43F2B"/>
    <w:rsid w:val="00B454DD"/>
    <w:rsid w:val="00B46E81"/>
    <w:rsid w:val="00B47225"/>
    <w:rsid w:val="00B50A3B"/>
    <w:rsid w:val="00B50CF2"/>
    <w:rsid w:val="00B5127F"/>
    <w:rsid w:val="00B52938"/>
    <w:rsid w:val="00B52DC4"/>
    <w:rsid w:val="00B540E8"/>
    <w:rsid w:val="00B54330"/>
    <w:rsid w:val="00B5457A"/>
    <w:rsid w:val="00B54BC1"/>
    <w:rsid w:val="00B550AC"/>
    <w:rsid w:val="00B55B8A"/>
    <w:rsid w:val="00B560C0"/>
    <w:rsid w:val="00B56759"/>
    <w:rsid w:val="00B56AE7"/>
    <w:rsid w:val="00B572AD"/>
    <w:rsid w:val="00B6015D"/>
    <w:rsid w:val="00B60512"/>
    <w:rsid w:val="00B60EF9"/>
    <w:rsid w:val="00B6177C"/>
    <w:rsid w:val="00B61B01"/>
    <w:rsid w:val="00B61DDA"/>
    <w:rsid w:val="00B62AEB"/>
    <w:rsid w:val="00B636D0"/>
    <w:rsid w:val="00B63D93"/>
    <w:rsid w:val="00B63F77"/>
    <w:rsid w:val="00B656A0"/>
    <w:rsid w:val="00B6612C"/>
    <w:rsid w:val="00B6627A"/>
    <w:rsid w:val="00B66E30"/>
    <w:rsid w:val="00B70204"/>
    <w:rsid w:val="00B705A6"/>
    <w:rsid w:val="00B70948"/>
    <w:rsid w:val="00B70A98"/>
    <w:rsid w:val="00B70DD6"/>
    <w:rsid w:val="00B71121"/>
    <w:rsid w:val="00B730B7"/>
    <w:rsid w:val="00B73557"/>
    <w:rsid w:val="00B75E31"/>
    <w:rsid w:val="00B764F1"/>
    <w:rsid w:val="00B76BEC"/>
    <w:rsid w:val="00B77A02"/>
    <w:rsid w:val="00B77C1A"/>
    <w:rsid w:val="00B77D9C"/>
    <w:rsid w:val="00B818A5"/>
    <w:rsid w:val="00B824A6"/>
    <w:rsid w:val="00B82E88"/>
    <w:rsid w:val="00B83190"/>
    <w:rsid w:val="00B8319D"/>
    <w:rsid w:val="00B83216"/>
    <w:rsid w:val="00B840BA"/>
    <w:rsid w:val="00B844F6"/>
    <w:rsid w:val="00B85830"/>
    <w:rsid w:val="00B86158"/>
    <w:rsid w:val="00B86435"/>
    <w:rsid w:val="00B869AC"/>
    <w:rsid w:val="00B86E00"/>
    <w:rsid w:val="00B879BC"/>
    <w:rsid w:val="00B90D23"/>
    <w:rsid w:val="00B91127"/>
    <w:rsid w:val="00B9149A"/>
    <w:rsid w:val="00B92F44"/>
    <w:rsid w:val="00B94743"/>
    <w:rsid w:val="00B948CE"/>
    <w:rsid w:val="00B94C5D"/>
    <w:rsid w:val="00B94D73"/>
    <w:rsid w:val="00B94E55"/>
    <w:rsid w:val="00B95033"/>
    <w:rsid w:val="00B95262"/>
    <w:rsid w:val="00B96287"/>
    <w:rsid w:val="00B968E0"/>
    <w:rsid w:val="00B9707D"/>
    <w:rsid w:val="00B973CA"/>
    <w:rsid w:val="00B97536"/>
    <w:rsid w:val="00B97677"/>
    <w:rsid w:val="00B97E43"/>
    <w:rsid w:val="00BA02F1"/>
    <w:rsid w:val="00BA0878"/>
    <w:rsid w:val="00BA154E"/>
    <w:rsid w:val="00BA1D30"/>
    <w:rsid w:val="00BA2794"/>
    <w:rsid w:val="00BA2AD8"/>
    <w:rsid w:val="00BA2CC9"/>
    <w:rsid w:val="00BA2EC1"/>
    <w:rsid w:val="00BA3B6A"/>
    <w:rsid w:val="00BA40BC"/>
    <w:rsid w:val="00BA4CFB"/>
    <w:rsid w:val="00BA4E16"/>
    <w:rsid w:val="00BA54E7"/>
    <w:rsid w:val="00BA553C"/>
    <w:rsid w:val="00BA6AD6"/>
    <w:rsid w:val="00BA6EF6"/>
    <w:rsid w:val="00BA7099"/>
    <w:rsid w:val="00BA716A"/>
    <w:rsid w:val="00BA71E7"/>
    <w:rsid w:val="00BA7435"/>
    <w:rsid w:val="00BB0096"/>
    <w:rsid w:val="00BB0772"/>
    <w:rsid w:val="00BB0AF6"/>
    <w:rsid w:val="00BB1830"/>
    <w:rsid w:val="00BB22A8"/>
    <w:rsid w:val="00BB2483"/>
    <w:rsid w:val="00BB339E"/>
    <w:rsid w:val="00BB40C7"/>
    <w:rsid w:val="00BB4899"/>
    <w:rsid w:val="00BB4E17"/>
    <w:rsid w:val="00BB4E2D"/>
    <w:rsid w:val="00BB56AB"/>
    <w:rsid w:val="00BB7BCA"/>
    <w:rsid w:val="00BB7BF7"/>
    <w:rsid w:val="00BB7E7F"/>
    <w:rsid w:val="00BB7EBA"/>
    <w:rsid w:val="00BC0AEE"/>
    <w:rsid w:val="00BC1F66"/>
    <w:rsid w:val="00BC34C2"/>
    <w:rsid w:val="00BC3E59"/>
    <w:rsid w:val="00BC4726"/>
    <w:rsid w:val="00BC4B4F"/>
    <w:rsid w:val="00BC4C56"/>
    <w:rsid w:val="00BC6171"/>
    <w:rsid w:val="00BC6564"/>
    <w:rsid w:val="00BC65BE"/>
    <w:rsid w:val="00BC6903"/>
    <w:rsid w:val="00BC7332"/>
    <w:rsid w:val="00BD00A7"/>
    <w:rsid w:val="00BD04F7"/>
    <w:rsid w:val="00BD08AF"/>
    <w:rsid w:val="00BD11D3"/>
    <w:rsid w:val="00BD159A"/>
    <w:rsid w:val="00BD1BE3"/>
    <w:rsid w:val="00BD444C"/>
    <w:rsid w:val="00BD44F3"/>
    <w:rsid w:val="00BD4822"/>
    <w:rsid w:val="00BD4D55"/>
    <w:rsid w:val="00BD6AB7"/>
    <w:rsid w:val="00BD6E45"/>
    <w:rsid w:val="00BD754A"/>
    <w:rsid w:val="00BD7B1C"/>
    <w:rsid w:val="00BE0407"/>
    <w:rsid w:val="00BE0502"/>
    <w:rsid w:val="00BE095F"/>
    <w:rsid w:val="00BE11E6"/>
    <w:rsid w:val="00BE1219"/>
    <w:rsid w:val="00BE193C"/>
    <w:rsid w:val="00BE2654"/>
    <w:rsid w:val="00BE2F81"/>
    <w:rsid w:val="00BE427F"/>
    <w:rsid w:val="00BE431C"/>
    <w:rsid w:val="00BE4D78"/>
    <w:rsid w:val="00BE5550"/>
    <w:rsid w:val="00BE596B"/>
    <w:rsid w:val="00BE5BB9"/>
    <w:rsid w:val="00BE6234"/>
    <w:rsid w:val="00BE71B4"/>
    <w:rsid w:val="00BF0225"/>
    <w:rsid w:val="00BF0426"/>
    <w:rsid w:val="00BF0C24"/>
    <w:rsid w:val="00BF1D93"/>
    <w:rsid w:val="00BF2265"/>
    <w:rsid w:val="00BF24D2"/>
    <w:rsid w:val="00BF26A4"/>
    <w:rsid w:val="00BF306B"/>
    <w:rsid w:val="00BF3815"/>
    <w:rsid w:val="00BF3FCA"/>
    <w:rsid w:val="00BF431C"/>
    <w:rsid w:val="00BF4887"/>
    <w:rsid w:val="00BF5A31"/>
    <w:rsid w:val="00BF5DA6"/>
    <w:rsid w:val="00BF66C1"/>
    <w:rsid w:val="00BF691A"/>
    <w:rsid w:val="00BF6C3F"/>
    <w:rsid w:val="00BF724C"/>
    <w:rsid w:val="00BF7620"/>
    <w:rsid w:val="00BF7E87"/>
    <w:rsid w:val="00C00320"/>
    <w:rsid w:val="00C005D0"/>
    <w:rsid w:val="00C006EF"/>
    <w:rsid w:val="00C0091B"/>
    <w:rsid w:val="00C00ED7"/>
    <w:rsid w:val="00C01102"/>
    <w:rsid w:val="00C0177D"/>
    <w:rsid w:val="00C034EF"/>
    <w:rsid w:val="00C03924"/>
    <w:rsid w:val="00C0410F"/>
    <w:rsid w:val="00C043B4"/>
    <w:rsid w:val="00C0473F"/>
    <w:rsid w:val="00C04BA9"/>
    <w:rsid w:val="00C055AA"/>
    <w:rsid w:val="00C059FC"/>
    <w:rsid w:val="00C060BC"/>
    <w:rsid w:val="00C060C7"/>
    <w:rsid w:val="00C067E4"/>
    <w:rsid w:val="00C068F7"/>
    <w:rsid w:val="00C06A98"/>
    <w:rsid w:val="00C074BD"/>
    <w:rsid w:val="00C07754"/>
    <w:rsid w:val="00C07D26"/>
    <w:rsid w:val="00C110A9"/>
    <w:rsid w:val="00C11484"/>
    <w:rsid w:val="00C117CA"/>
    <w:rsid w:val="00C11840"/>
    <w:rsid w:val="00C12878"/>
    <w:rsid w:val="00C134CB"/>
    <w:rsid w:val="00C135BD"/>
    <w:rsid w:val="00C1383B"/>
    <w:rsid w:val="00C14E8F"/>
    <w:rsid w:val="00C14EE3"/>
    <w:rsid w:val="00C161E7"/>
    <w:rsid w:val="00C1657F"/>
    <w:rsid w:val="00C16A98"/>
    <w:rsid w:val="00C16DC3"/>
    <w:rsid w:val="00C16FA1"/>
    <w:rsid w:val="00C1762B"/>
    <w:rsid w:val="00C1766D"/>
    <w:rsid w:val="00C1799F"/>
    <w:rsid w:val="00C17A57"/>
    <w:rsid w:val="00C17AE3"/>
    <w:rsid w:val="00C20E20"/>
    <w:rsid w:val="00C22804"/>
    <w:rsid w:val="00C22BE9"/>
    <w:rsid w:val="00C239C1"/>
    <w:rsid w:val="00C24B6E"/>
    <w:rsid w:val="00C24DFE"/>
    <w:rsid w:val="00C24F6D"/>
    <w:rsid w:val="00C255A1"/>
    <w:rsid w:val="00C26391"/>
    <w:rsid w:val="00C26457"/>
    <w:rsid w:val="00C3003A"/>
    <w:rsid w:val="00C305A7"/>
    <w:rsid w:val="00C3144B"/>
    <w:rsid w:val="00C31967"/>
    <w:rsid w:val="00C32490"/>
    <w:rsid w:val="00C327E6"/>
    <w:rsid w:val="00C3280E"/>
    <w:rsid w:val="00C329DE"/>
    <w:rsid w:val="00C339F4"/>
    <w:rsid w:val="00C33F4E"/>
    <w:rsid w:val="00C3452A"/>
    <w:rsid w:val="00C3479B"/>
    <w:rsid w:val="00C348CD"/>
    <w:rsid w:val="00C35197"/>
    <w:rsid w:val="00C351A7"/>
    <w:rsid w:val="00C351BF"/>
    <w:rsid w:val="00C3538A"/>
    <w:rsid w:val="00C35433"/>
    <w:rsid w:val="00C35CE0"/>
    <w:rsid w:val="00C36141"/>
    <w:rsid w:val="00C36A35"/>
    <w:rsid w:val="00C374E9"/>
    <w:rsid w:val="00C40AC2"/>
    <w:rsid w:val="00C40B00"/>
    <w:rsid w:val="00C410A9"/>
    <w:rsid w:val="00C41F76"/>
    <w:rsid w:val="00C425E0"/>
    <w:rsid w:val="00C42696"/>
    <w:rsid w:val="00C42E06"/>
    <w:rsid w:val="00C43798"/>
    <w:rsid w:val="00C43A9C"/>
    <w:rsid w:val="00C43B1B"/>
    <w:rsid w:val="00C44261"/>
    <w:rsid w:val="00C44BE3"/>
    <w:rsid w:val="00C45457"/>
    <w:rsid w:val="00C45859"/>
    <w:rsid w:val="00C45E6C"/>
    <w:rsid w:val="00C46B3C"/>
    <w:rsid w:val="00C47998"/>
    <w:rsid w:val="00C512BD"/>
    <w:rsid w:val="00C5169E"/>
    <w:rsid w:val="00C51996"/>
    <w:rsid w:val="00C51F8E"/>
    <w:rsid w:val="00C52289"/>
    <w:rsid w:val="00C53671"/>
    <w:rsid w:val="00C537F3"/>
    <w:rsid w:val="00C54027"/>
    <w:rsid w:val="00C54355"/>
    <w:rsid w:val="00C550EF"/>
    <w:rsid w:val="00C558C3"/>
    <w:rsid w:val="00C56221"/>
    <w:rsid w:val="00C563A0"/>
    <w:rsid w:val="00C576A3"/>
    <w:rsid w:val="00C5791C"/>
    <w:rsid w:val="00C6006A"/>
    <w:rsid w:val="00C60C31"/>
    <w:rsid w:val="00C622DA"/>
    <w:rsid w:val="00C6383E"/>
    <w:rsid w:val="00C646A2"/>
    <w:rsid w:val="00C649F9"/>
    <w:rsid w:val="00C658CA"/>
    <w:rsid w:val="00C66894"/>
    <w:rsid w:val="00C668E1"/>
    <w:rsid w:val="00C669D1"/>
    <w:rsid w:val="00C70A69"/>
    <w:rsid w:val="00C70CDB"/>
    <w:rsid w:val="00C70D0E"/>
    <w:rsid w:val="00C70FBF"/>
    <w:rsid w:val="00C71124"/>
    <w:rsid w:val="00C7112D"/>
    <w:rsid w:val="00C71267"/>
    <w:rsid w:val="00C71775"/>
    <w:rsid w:val="00C72B4A"/>
    <w:rsid w:val="00C73544"/>
    <w:rsid w:val="00C74EB5"/>
    <w:rsid w:val="00C75165"/>
    <w:rsid w:val="00C75F3B"/>
    <w:rsid w:val="00C760F3"/>
    <w:rsid w:val="00C76E1F"/>
    <w:rsid w:val="00C775D4"/>
    <w:rsid w:val="00C7780B"/>
    <w:rsid w:val="00C77C1C"/>
    <w:rsid w:val="00C80A89"/>
    <w:rsid w:val="00C80AD4"/>
    <w:rsid w:val="00C80CD2"/>
    <w:rsid w:val="00C81045"/>
    <w:rsid w:val="00C81C3B"/>
    <w:rsid w:val="00C82147"/>
    <w:rsid w:val="00C8281E"/>
    <w:rsid w:val="00C82E0C"/>
    <w:rsid w:val="00C839E4"/>
    <w:rsid w:val="00C83B33"/>
    <w:rsid w:val="00C83C13"/>
    <w:rsid w:val="00C83F44"/>
    <w:rsid w:val="00C840AD"/>
    <w:rsid w:val="00C8438C"/>
    <w:rsid w:val="00C8446A"/>
    <w:rsid w:val="00C84E66"/>
    <w:rsid w:val="00C850C3"/>
    <w:rsid w:val="00C85432"/>
    <w:rsid w:val="00C85E53"/>
    <w:rsid w:val="00C8649B"/>
    <w:rsid w:val="00C867C7"/>
    <w:rsid w:val="00C87664"/>
    <w:rsid w:val="00C878CD"/>
    <w:rsid w:val="00C87C14"/>
    <w:rsid w:val="00C87F55"/>
    <w:rsid w:val="00C90CE7"/>
    <w:rsid w:val="00C90E95"/>
    <w:rsid w:val="00C91693"/>
    <w:rsid w:val="00C917A3"/>
    <w:rsid w:val="00C93192"/>
    <w:rsid w:val="00C93A8A"/>
    <w:rsid w:val="00C93F63"/>
    <w:rsid w:val="00C9403E"/>
    <w:rsid w:val="00C94BF4"/>
    <w:rsid w:val="00C94F5F"/>
    <w:rsid w:val="00C9719D"/>
    <w:rsid w:val="00C97351"/>
    <w:rsid w:val="00C973FA"/>
    <w:rsid w:val="00C975F8"/>
    <w:rsid w:val="00C97819"/>
    <w:rsid w:val="00C9785D"/>
    <w:rsid w:val="00C97C1A"/>
    <w:rsid w:val="00CA0222"/>
    <w:rsid w:val="00CA0558"/>
    <w:rsid w:val="00CA09FB"/>
    <w:rsid w:val="00CA0D0D"/>
    <w:rsid w:val="00CA1BB8"/>
    <w:rsid w:val="00CA2930"/>
    <w:rsid w:val="00CA2BF4"/>
    <w:rsid w:val="00CA45C0"/>
    <w:rsid w:val="00CA4BDE"/>
    <w:rsid w:val="00CA57A4"/>
    <w:rsid w:val="00CA6308"/>
    <w:rsid w:val="00CA647A"/>
    <w:rsid w:val="00CA6516"/>
    <w:rsid w:val="00CA6D76"/>
    <w:rsid w:val="00CA7066"/>
    <w:rsid w:val="00CB0540"/>
    <w:rsid w:val="00CB0806"/>
    <w:rsid w:val="00CB0930"/>
    <w:rsid w:val="00CB0E34"/>
    <w:rsid w:val="00CB252B"/>
    <w:rsid w:val="00CB2942"/>
    <w:rsid w:val="00CB2DD5"/>
    <w:rsid w:val="00CB2DE7"/>
    <w:rsid w:val="00CB2E7B"/>
    <w:rsid w:val="00CB313B"/>
    <w:rsid w:val="00CB33A7"/>
    <w:rsid w:val="00CB3733"/>
    <w:rsid w:val="00CB3A18"/>
    <w:rsid w:val="00CB3C79"/>
    <w:rsid w:val="00CB4647"/>
    <w:rsid w:val="00CB4957"/>
    <w:rsid w:val="00CB4961"/>
    <w:rsid w:val="00CB54AE"/>
    <w:rsid w:val="00CB5A11"/>
    <w:rsid w:val="00CB769C"/>
    <w:rsid w:val="00CB7C73"/>
    <w:rsid w:val="00CC2757"/>
    <w:rsid w:val="00CC2996"/>
    <w:rsid w:val="00CC2C96"/>
    <w:rsid w:val="00CC4F65"/>
    <w:rsid w:val="00CC52B8"/>
    <w:rsid w:val="00CC6CB6"/>
    <w:rsid w:val="00CC7A5E"/>
    <w:rsid w:val="00CC7CAF"/>
    <w:rsid w:val="00CC7D53"/>
    <w:rsid w:val="00CC7F5C"/>
    <w:rsid w:val="00CC7FF3"/>
    <w:rsid w:val="00CD01E0"/>
    <w:rsid w:val="00CD035D"/>
    <w:rsid w:val="00CD08BF"/>
    <w:rsid w:val="00CD0EB6"/>
    <w:rsid w:val="00CD1032"/>
    <w:rsid w:val="00CD106D"/>
    <w:rsid w:val="00CD1875"/>
    <w:rsid w:val="00CD1E4C"/>
    <w:rsid w:val="00CD21C0"/>
    <w:rsid w:val="00CD2837"/>
    <w:rsid w:val="00CD2B56"/>
    <w:rsid w:val="00CD45A2"/>
    <w:rsid w:val="00CD493D"/>
    <w:rsid w:val="00CD4C60"/>
    <w:rsid w:val="00CD50AF"/>
    <w:rsid w:val="00CD68E9"/>
    <w:rsid w:val="00CD6D75"/>
    <w:rsid w:val="00CD6E0F"/>
    <w:rsid w:val="00CD7C22"/>
    <w:rsid w:val="00CD7F68"/>
    <w:rsid w:val="00CE0279"/>
    <w:rsid w:val="00CE031F"/>
    <w:rsid w:val="00CE2095"/>
    <w:rsid w:val="00CE218F"/>
    <w:rsid w:val="00CE33A1"/>
    <w:rsid w:val="00CE3739"/>
    <w:rsid w:val="00CE453E"/>
    <w:rsid w:val="00CE4977"/>
    <w:rsid w:val="00CE50FE"/>
    <w:rsid w:val="00CE5A67"/>
    <w:rsid w:val="00CE5AC0"/>
    <w:rsid w:val="00CE62EF"/>
    <w:rsid w:val="00CE7686"/>
    <w:rsid w:val="00CE7990"/>
    <w:rsid w:val="00CE7A8C"/>
    <w:rsid w:val="00CF07BD"/>
    <w:rsid w:val="00CF0868"/>
    <w:rsid w:val="00CF0928"/>
    <w:rsid w:val="00CF2845"/>
    <w:rsid w:val="00CF2959"/>
    <w:rsid w:val="00CF35F3"/>
    <w:rsid w:val="00CF494E"/>
    <w:rsid w:val="00CF49D8"/>
    <w:rsid w:val="00CF4A97"/>
    <w:rsid w:val="00CF4F05"/>
    <w:rsid w:val="00CF60FE"/>
    <w:rsid w:val="00CF689E"/>
    <w:rsid w:val="00CF6D80"/>
    <w:rsid w:val="00CF7C24"/>
    <w:rsid w:val="00CF7DFF"/>
    <w:rsid w:val="00D00C5F"/>
    <w:rsid w:val="00D00CA9"/>
    <w:rsid w:val="00D01292"/>
    <w:rsid w:val="00D01AAE"/>
    <w:rsid w:val="00D01F21"/>
    <w:rsid w:val="00D02098"/>
    <w:rsid w:val="00D0315C"/>
    <w:rsid w:val="00D03E8F"/>
    <w:rsid w:val="00D03FEE"/>
    <w:rsid w:val="00D04C25"/>
    <w:rsid w:val="00D050C2"/>
    <w:rsid w:val="00D05B0B"/>
    <w:rsid w:val="00D0617B"/>
    <w:rsid w:val="00D063A1"/>
    <w:rsid w:val="00D0699D"/>
    <w:rsid w:val="00D0727E"/>
    <w:rsid w:val="00D078CE"/>
    <w:rsid w:val="00D07908"/>
    <w:rsid w:val="00D07D6B"/>
    <w:rsid w:val="00D1015B"/>
    <w:rsid w:val="00D103A6"/>
    <w:rsid w:val="00D10E4B"/>
    <w:rsid w:val="00D117B7"/>
    <w:rsid w:val="00D11D81"/>
    <w:rsid w:val="00D11E6B"/>
    <w:rsid w:val="00D129ED"/>
    <w:rsid w:val="00D12ED2"/>
    <w:rsid w:val="00D140D4"/>
    <w:rsid w:val="00D142A2"/>
    <w:rsid w:val="00D143AA"/>
    <w:rsid w:val="00D1445B"/>
    <w:rsid w:val="00D146BA"/>
    <w:rsid w:val="00D14DCD"/>
    <w:rsid w:val="00D16A1B"/>
    <w:rsid w:val="00D17851"/>
    <w:rsid w:val="00D20012"/>
    <w:rsid w:val="00D20466"/>
    <w:rsid w:val="00D211BA"/>
    <w:rsid w:val="00D211F3"/>
    <w:rsid w:val="00D2149D"/>
    <w:rsid w:val="00D2201C"/>
    <w:rsid w:val="00D22C3B"/>
    <w:rsid w:val="00D23C7D"/>
    <w:rsid w:val="00D2419A"/>
    <w:rsid w:val="00D244A9"/>
    <w:rsid w:val="00D2469E"/>
    <w:rsid w:val="00D24987"/>
    <w:rsid w:val="00D25689"/>
    <w:rsid w:val="00D25985"/>
    <w:rsid w:val="00D2610E"/>
    <w:rsid w:val="00D26265"/>
    <w:rsid w:val="00D26294"/>
    <w:rsid w:val="00D2635B"/>
    <w:rsid w:val="00D26D45"/>
    <w:rsid w:val="00D30369"/>
    <w:rsid w:val="00D30548"/>
    <w:rsid w:val="00D305F4"/>
    <w:rsid w:val="00D30D6E"/>
    <w:rsid w:val="00D33431"/>
    <w:rsid w:val="00D33490"/>
    <w:rsid w:val="00D33965"/>
    <w:rsid w:val="00D348AC"/>
    <w:rsid w:val="00D348DC"/>
    <w:rsid w:val="00D358AE"/>
    <w:rsid w:val="00D358D4"/>
    <w:rsid w:val="00D35C4C"/>
    <w:rsid w:val="00D35D63"/>
    <w:rsid w:val="00D36C12"/>
    <w:rsid w:val="00D3785E"/>
    <w:rsid w:val="00D37DA2"/>
    <w:rsid w:val="00D40D7F"/>
    <w:rsid w:val="00D41380"/>
    <w:rsid w:val="00D41A48"/>
    <w:rsid w:val="00D42508"/>
    <w:rsid w:val="00D42540"/>
    <w:rsid w:val="00D4292A"/>
    <w:rsid w:val="00D43D9F"/>
    <w:rsid w:val="00D44995"/>
    <w:rsid w:val="00D44A12"/>
    <w:rsid w:val="00D44A5E"/>
    <w:rsid w:val="00D45935"/>
    <w:rsid w:val="00D47294"/>
    <w:rsid w:val="00D47432"/>
    <w:rsid w:val="00D507E5"/>
    <w:rsid w:val="00D513B2"/>
    <w:rsid w:val="00D52B4A"/>
    <w:rsid w:val="00D530A4"/>
    <w:rsid w:val="00D530EC"/>
    <w:rsid w:val="00D53294"/>
    <w:rsid w:val="00D535D5"/>
    <w:rsid w:val="00D53689"/>
    <w:rsid w:val="00D53DA0"/>
    <w:rsid w:val="00D53EA1"/>
    <w:rsid w:val="00D5504A"/>
    <w:rsid w:val="00D55299"/>
    <w:rsid w:val="00D55DB3"/>
    <w:rsid w:val="00D56FD5"/>
    <w:rsid w:val="00D5722A"/>
    <w:rsid w:val="00D57335"/>
    <w:rsid w:val="00D5791D"/>
    <w:rsid w:val="00D57A37"/>
    <w:rsid w:val="00D6028B"/>
    <w:rsid w:val="00D606CA"/>
    <w:rsid w:val="00D60B3D"/>
    <w:rsid w:val="00D60D9F"/>
    <w:rsid w:val="00D623B6"/>
    <w:rsid w:val="00D62855"/>
    <w:rsid w:val="00D62B4C"/>
    <w:rsid w:val="00D62F32"/>
    <w:rsid w:val="00D6334F"/>
    <w:rsid w:val="00D63770"/>
    <w:rsid w:val="00D63E10"/>
    <w:rsid w:val="00D64D5E"/>
    <w:rsid w:val="00D656CB"/>
    <w:rsid w:val="00D663C3"/>
    <w:rsid w:val="00D67EF8"/>
    <w:rsid w:val="00D70D93"/>
    <w:rsid w:val="00D719DB"/>
    <w:rsid w:val="00D71E08"/>
    <w:rsid w:val="00D720AB"/>
    <w:rsid w:val="00D74FE8"/>
    <w:rsid w:val="00D758B6"/>
    <w:rsid w:val="00D7595F"/>
    <w:rsid w:val="00D75B5C"/>
    <w:rsid w:val="00D75B6A"/>
    <w:rsid w:val="00D75B6F"/>
    <w:rsid w:val="00D75C2C"/>
    <w:rsid w:val="00D76560"/>
    <w:rsid w:val="00D7662F"/>
    <w:rsid w:val="00D77233"/>
    <w:rsid w:val="00D77E8E"/>
    <w:rsid w:val="00D808EE"/>
    <w:rsid w:val="00D811A3"/>
    <w:rsid w:val="00D8150D"/>
    <w:rsid w:val="00D8220C"/>
    <w:rsid w:val="00D82ED8"/>
    <w:rsid w:val="00D8413C"/>
    <w:rsid w:val="00D85C6E"/>
    <w:rsid w:val="00D86457"/>
    <w:rsid w:val="00D869B6"/>
    <w:rsid w:val="00D87391"/>
    <w:rsid w:val="00D87480"/>
    <w:rsid w:val="00D903CA"/>
    <w:rsid w:val="00D91278"/>
    <w:rsid w:val="00D91FBF"/>
    <w:rsid w:val="00D920BD"/>
    <w:rsid w:val="00D9214E"/>
    <w:rsid w:val="00D925CE"/>
    <w:rsid w:val="00D92E7C"/>
    <w:rsid w:val="00D9391D"/>
    <w:rsid w:val="00D93F0A"/>
    <w:rsid w:val="00D95638"/>
    <w:rsid w:val="00D9569D"/>
    <w:rsid w:val="00D96CEA"/>
    <w:rsid w:val="00D97294"/>
    <w:rsid w:val="00D97E69"/>
    <w:rsid w:val="00DA13F3"/>
    <w:rsid w:val="00DA1D6B"/>
    <w:rsid w:val="00DA1FA8"/>
    <w:rsid w:val="00DA20F7"/>
    <w:rsid w:val="00DA21F3"/>
    <w:rsid w:val="00DA29AC"/>
    <w:rsid w:val="00DA2CED"/>
    <w:rsid w:val="00DA4175"/>
    <w:rsid w:val="00DA4544"/>
    <w:rsid w:val="00DA4A55"/>
    <w:rsid w:val="00DA62C5"/>
    <w:rsid w:val="00DA6DE4"/>
    <w:rsid w:val="00DA7019"/>
    <w:rsid w:val="00DA73FE"/>
    <w:rsid w:val="00DB0C57"/>
    <w:rsid w:val="00DB0E3F"/>
    <w:rsid w:val="00DB12AA"/>
    <w:rsid w:val="00DB12E5"/>
    <w:rsid w:val="00DB1437"/>
    <w:rsid w:val="00DB2B92"/>
    <w:rsid w:val="00DB2CB4"/>
    <w:rsid w:val="00DB2EB4"/>
    <w:rsid w:val="00DB30B5"/>
    <w:rsid w:val="00DB35A6"/>
    <w:rsid w:val="00DB3C26"/>
    <w:rsid w:val="00DB44A5"/>
    <w:rsid w:val="00DB4DAA"/>
    <w:rsid w:val="00DB4EEF"/>
    <w:rsid w:val="00DB5133"/>
    <w:rsid w:val="00DB5205"/>
    <w:rsid w:val="00DB692F"/>
    <w:rsid w:val="00DB7358"/>
    <w:rsid w:val="00DB73D3"/>
    <w:rsid w:val="00DC0F94"/>
    <w:rsid w:val="00DC1019"/>
    <w:rsid w:val="00DC15B4"/>
    <w:rsid w:val="00DC17F0"/>
    <w:rsid w:val="00DC2226"/>
    <w:rsid w:val="00DC2465"/>
    <w:rsid w:val="00DC29F2"/>
    <w:rsid w:val="00DC2B7B"/>
    <w:rsid w:val="00DC3D15"/>
    <w:rsid w:val="00DC3F0A"/>
    <w:rsid w:val="00DC4256"/>
    <w:rsid w:val="00DC4E70"/>
    <w:rsid w:val="00DC554B"/>
    <w:rsid w:val="00DC5922"/>
    <w:rsid w:val="00DC5EED"/>
    <w:rsid w:val="00DC6B62"/>
    <w:rsid w:val="00DC6F65"/>
    <w:rsid w:val="00DC75D2"/>
    <w:rsid w:val="00DC7FFE"/>
    <w:rsid w:val="00DD0450"/>
    <w:rsid w:val="00DD060D"/>
    <w:rsid w:val="00DD19E9"/>
    <w:rsid w:val="00DD1AC1"/>
    <w:rsid w:val="00DD2972"/>
    <w:rsid w:val="00DD2C40"/>
    <w:rsid w:val="00DD2DCE"/>
    <w:rsid w:val="00DD2E57"/>
    <w:rsid w:val="00DD2FB1"/>
    <w:rsid w:val="00DD3328"/>
    <w:rsid w:val="00DD36C9"/>
    <w:rsid w:val="00DD3BD8"/>
    <w:rsid w:val="00DD5633"/>
    <w:rsid w:val="00DD57B6"/>
    <w:rsid w:val="00DD59D4"/>
    <w:rsid w:val="00DD5ABC"/>
    <w:rsid w:val="00DD5B99"/>
    <w:rsid w:val="00DD6E04"/>
    <w:rsid w:val="00DD7B91"/>
    <w:rsid w:val="00DD7CFF"/>
    <w:rsid w:val="00DE0201"/>
    <w:rsid w:val="00DE0819"/>
    <w:rsid w:val="00DE14BC"/>
    <w:rsid w:val="00DE15E9"/>
    <w:rsid w:val="00DE239F"/>
    <w:rsid w:val="00DE31DF"/>
    <w:rsid w:val="00DE32E3"/>
    <w:rsid w:val="00DE3406"/>
    <w:rsid w:val="00DE3518"/>
    <w:rsid w:val="00DE3E5E"/>
    <w:rsid w:val="00DE525C"/>
    <w:rsid w:val="00DE57DF"/>
    <w:rsid w:val="00DE5916"/>
    <w:rsid w:val="00DE69DC"/>
    <w:rsid w:val="00DE69F9"/>
    <w:rsid w:val="00DE77E1"/>
    <w:rsid w:val="00DE7D4B"/>
    <w:rsid w:val="00DF013D"/>
    <w:rsid w:val="00DF01C7"/>
    <w:rsid w:val="00DF0A53"/>
    <w:rsid w:val="00DF0F79"/>
    <w:rsid w:val="00DF1E0B"/>
    <w:rsid w:val="00DF2039"/>
    <w:rsid w:val="00DF203F"/>
    <w:rsid w:val="00DF28FE"/>
    <w:rsid w:val="00DF2A0E"/>
    <w:rsid w:val="00DF399A"/>
    <w:rsid w:val="00DF3B0C"/>
    <w:rsid w:val="00DF4479"/>
    <w:rsid w:val="00DF44B0"/>
    <w:rsid w:val="00DF489A"/>
    <w:rsid w:val="00DF49EE"/>
    <w:rsid w:val="00DF5284"/>
    <w:rsid w:val="00DF5A35"/>
    <w:rsid w:val="00DF62FE"/>
    <w:rsid w:val="00DF6B5B"/>
    <w:rsid w:val="00DF7243"/>
    <w:rsid w:val="00DF73B2"/>
    <w:rsid w:val="00DF7C83"/>
    <w:rsid w:val="00E0015B"/>
    <w:rsid w:val="00E0065B"/>
    <w:rsid w:val="00E0133E"/>
    <w:rsid w:val="00E0138C"/>
    <w:rsid w:val="00E01677"/>
    <w:rsid w:val="00E016B6"/>
    <w:rsid w:val="00E02675"/>
    <w:rsid w:val="00E02C46"/>
    <w:rsid w:val="00E031FB"/>
    <w:rsid w:val="00E03B78"/>
    <w:rsid w:val="00E041E4"/>
    <w:rsid w:val="00E04DDA"/>
    <w:rsid w:val="00E04E9A"/>
    <w:rsid w:val="00E05C70"/>
    <w:rsid w:val="00E05FC9"/>
    <w:rsid w:val="00E06E43"/>
    <w:rsid w:val="00E077C8"/>
    <w:rsid w:val="00E0784D"/>
    <w:rsid w:val="00E079CF"/>
    <w:rsid w:val="00E10099"/>
    <w:rsid w:val="00E100D9"/>
    <w:rsid w:val="00E103AC"/>
    <w:rsid w:val="00E103F3"/>
    <w:rsid w:val="00E1098A"/>
    <w:rsid w:val="00E109FE"/>
    <w:rsid w:val="00E10F77"/>
    <w:rsid w:val="00E1158E"/>
    <w:rsid w:val="00E11696"/>
    <w:rsid w:val="00E1211C"/>
    <w:rsid w:val="00E126A2"/>
    <w:rsid w:val="00E129B0"/>
    <w:rsid w:val="00E12ACA"/>
    <w:rsid w:val="00E12B48"/>
    <w:rsid w:val="00E12DD5"/>
    <w:rsid w:val="00E13460"/>
    <w:rsid w:val="00E13BD1"/>
    <w:rsid w:val="00E13F38"/>
    <w:rsid w:val="00E13F67"/>
    <w:rsid w:val="00E146BD"/>
    <w:rsid w:val="00E16031"/>
    <w:rsid w:val="00E164F5"/>
    <w:rsid w:val="00E1659A"/>
    <w:rsid w:val="00E16B8A"/>
    <w:rsid w:val="00E16C57"/>
    <w:rsid w:val="00E16F53"/>
    <w:rsid w:val="00E17BBB"/>
    <w:rsid w:val="00E17DE6"/>
    <w:rsid w:val="00E20E99"/>
    <w:rsid w:val="00E214D8"/>
    <w:rsid w:val="00E214DE"/>
    <w:rsid w:val="00E21CB3"/>
    <w:rsid w:val="00E21F6C"/>
    <w:rsid w:val="00E21FD2"/>
    <w:rsid w:val="00E22A94"/>
    <w:rsid w:val="00E22F57"/>
    <w:rsid w:val="00E2351B"/>
    <w:rsid w:val="00E23966"/>
    <w:rsid w:val="00E24179"/>
    <w:rsid w:val="00E2418C"/>
    <w:rsid w:val="00E2438B"/>
    <w:rsid w:val="00E24C18"/>
    <w:rsid w:val="00E25A22"/>
    <w:rsid w:val="00E25B11"/>
    <w:rsid w:val="00E26197"/>
    <w:rsid w:val="00E266FE"/>
    <w:rsid w:val="00E26847"/>
    <w:rsid w:val="00E278B0"/>
    <w:rsid w:val="00E27E89"/>
    <w:rsid w:val="00E308F4"/>
    <w:rsid w:val="00E30E88"/>
    <w:rsid w:val="00E31175"/>
    <w:rsid w:val="00E31A8F"/>
    <w:rsid w:val="00E31BC2"/>
    <w:rsid w:val="00E31F13"/>
    <w:rsid w:val="00E32486"/>
    <w:rsid w:val="00E325CF"/>
    <w:rsid w:val="00E32B16"/>
    <w:rsid w:val="00E3358C"/>
    <w:rsid w:val="00E33C45"/>
    <w:rsid w:val="00E34850"/>
    <w:rsid w:val="00E348A3"/>
    <w:rsid w:val="00E34DA6"/>
    <w:rsid w:val="00E35021"/>
    <w:rsid w:val="00E35704"/>
    <w:rsid w:val="00E357A5"/>
    <w:rsid w:val="00E3585D"/>
    <w:rsid w:val="00E36219"/>
    <w:rsid w:val="00E372DA"/>
    <w:rsid w:val="00E40048"/>
    <w:rsid w:val="00E4010D"/>
    <w:rsid w:val="00E40BD5"/>
    <w:rsid w:val="00E41716"/>
    <w:rsid w:val="00E422C4"/>
    <w:rsid w:val="00E423AC"/>
    <w:rsid w:val="00E42423"/>
    <w:rsid w:val="00E4270F"/>
    <w:rsid w:val="00E4374E"/>
    <w:rsid w:val="00E43B5D"/>
    <w:rsid w:val="00E43FEE"/>
    <w:rsid w:val="00E4422A"/>
    <w:rsid w:val="00E44523"/>
    <w:rsid w:val="00E44769"/>
    <w:rsid w:val="00E44EF1"/>
    <w:rsid w:val="00E45B83"/>
    <w:rsid w:val="00E45FDC"/>
    <w:rsid w:val="00E4602F"/>
    <w:rsid w:val="00E46410"/>
    <w:rsid w:val="00E467A7"/>
    <w:rsid w:val="00E468D8"/>
    <w:rsid w:val="00E46A03"/>
    <w:rsid w:val="00E46ECC"/>
    <w:rsid w:val="00E472F3"/>
    <w:rsid w:val="00E475B2"/>
    <w:rsid w:val="00E47D3D"/>
    <w:rsid w:val="00E47D58"/>
    <w:rsid w:val="00E47DC0"/>
    <w:rsid w:val="00E47DCE"/>
    <w:rsid w:val="00E50071"/>
    <w:rsid w:val="00E5054F"/>
    <w:rsid w:val="00E506EC"/>
    <w:rsid w:val="00E50C60"/>
    <w:rsid w:val="00E51361"/>
    <w:rsid w:val="00E51A56"/>
    <w:rsid w:val="00E521D6"/>
    <w:rsid w:val="00E5290C"/>
    <w:rsid w:val="00E52C5C"/>
    <w:rsid w:val="00E52CD1"/>
    <w:rsid w:val="00E53BBC"/>
    <w:rsid w:val="00E53D96"/>
    <w:rsid w:val="00E54353"/>
    <w:rsid w:val="00E54620"/>
    <w:rsid w:val="00E54E40"/>
    <w:rsid w:val="00E54EF8"/>
    <w:rsid w:val="00E55241"/>
    <w:rsid w:val="00E5524D"/>
    <w:rsid w:val="00E56025"/>
    <w:rsid w:val="00E56376"/>
    <w:rsid w:val="00E56B49"/>
    <w:rsid w:val="00E57F43"/>
    <w:rsid w:val="00E600B5"/>
    <w:rsid w:val="00E60570"/>
    <w:rsid w:val="00E6098F"/>
    <w:rsid w:val="00E60AF4"/>
    <w:rsid w:val="00E60BAB"/>
    <w:rsid w:val="00E60DB5"/>
    <w:rsid w:val="00E62094"/>
    <w:rsid w:val="00E632AA"/>
    <w:rsid w:val="00E637A4"/>
    <w:rsid w:val="00E63FD1"/>
    <w:rsid w:val="00E6447E"/>
    <w:rsid w:val="00E64A1E"/>
    <w:rsid w:val="00E6503F"/>
    <w:rsid w:val="00E65194"/>
    <w:rsid w:val="00E652AA"/>
    <w:rsid w:val="00E6663D"/>
    <w:rsid w:val="00E666F7"/>
    <w:rsid w:val="00E66CC7"/>
    <w:rsid w:val="00E6756A"/>
    <w:rsid w:val="00E67E8D"/>
    <w:rsid w:val="00E70655"/>
    <w:rsid w:val="00E706B8"/>
    <w:rsid w:val="00E70AF3"/>
    <w:rsid w:val="00E712A9"/>
    <w:rsid w:val="00E71F9E"/>
    <w:rsid w:val="00E73304"/>
    <w:rsid w:val="00E73C03"/>
    <w:rsid w:val="00E74927"/>
    <w:rsid w:val="00E7502F"/>
    <w:rsid w:val="00E75164"/>
    <w:rsid w:val="00E75496"/>
    <w:rsid w:val="00E75DF0"/>
    <w:rsid w:val="00E75EBF"/>
    <w:rsid w:val="00E80C2D"/>
    <w:rsid w:val="00E8100B"/>
    <w:rsid w:val="00E8197C"/>
    <w:rsid w:val="00E819E9"/>
    <w:rsid w:val="00E81F36"/>
    <w:rsid w:val="00E827AF"/>
    <w:rsid w:val="00E8308E"/>
    <w:rsid w:val="00E8322E"/>
    <w:rsid w:val="00E8324D"/>
    <w:rsid w:val="00E847C2"/>
    <w:rsid w:val="00E84D49"/>
    <w:rsid w:val="00E8575C"/>
    <w:rsid w:val="00E85AEB"/>
    <w:rsid w:val="00E85D4A"/>
    <w:rsid w:val="00E86077"/>
    <w:rsid w:val="00E86240"/>
    <w:rsid w:val="00E86337"/>
    <w:rsid w:val="00E86A67"/>
    <w:rsid w:val="00E86F88"/>
    <w:rsid w:val="00E9019D"/>
    <w:rsid w:val="00E90309"/>
    <w:rsid w:val="00E90889"/>
    <w:rsid w:val="00E911F8"/>
    <w:rsid w:val="00E9133F"/>
    <w:rsid w:val="00E9150F"/>
    <w:rsid w:val="00E918FA"/>
    <w:rsid w:val="00E9196E"/>
    <w:rsid w:val="00E91AB6"/>
    <w:rsid w:val="00E91F11"/>
    <w:rsid w:val="00E92594"/>
    <w:rsid w:val="00E928D0"/>
    <w:rsid w:val="00E92AA0"/>
    <w:rsid w:val="00E9325D"/>
    <w:rsid w:val="00E932E5"/>
    <w:rsid w:val="00E938C2"/>
    <w:rsid w:val="00E940F6"/>
    <w:rsid w:val="00E94EDF"/>
    <w:rsid w:val="00E9565B"/>
    <w:rsid w:val="00E95770"/>
    <w:rsid w:val="00E9676A"/>
    <w:rsid w:val="00E96C90"/>
    <w:rsid w:val="00E96CFA"/>
    <w:rsid w:val="00E97436"/>
    <w:rsid w:val="00E9777A"/>
    <w:rsid w:val="00E97A0B"/>
    <w:rsid w:val="00E97E05"/>
    <w:rsid w:val="00E97FE1"/>
    <w:rsid w:val="00EA0018"/>
    <w:rsid w:val="00EA013B"/>
    <w:rsid w:val="00EA0D45"/>
    <w:rsid w:val="00EA193A"/>
    <w:rsid w:val="00EA1A1A"/>
    <w:rsid w:val="00EA1AE3"/>
    <w:rsid w:val="00EA1BD5"/>
    <w:rsid w:val="00EA27A9"/>
    <w:rsid w:val="00EA3AB1"/>
    <w:rsid w:val="00EA44A5"/>
    <w:rsid w:val="00EA49A7"/>
    <w:rsid w:val="00EA4C2B"/>
    <w:rsid w:val="00EA53C4"/>
    <w:rsid w:val="00EA59D6"/>
    <w:rsid w:val="00EA6663"/>
    <w:rsid w:val="00EA6CD2"/>
    <w:rsid w:val="00EA714C"/>
    <w:rsid w:val="00EA7DC1"/>
    <w:rsid w:val="00EA7F5C"/>
    <w:rsid w:val="00EB09E4"/>
    <w:rsid w:val="00EB0AD5"/>
    <w:rsid w:val="00EB0BD8"/>
    <w:rsid w:val="00EB11E2"/>
    <w:rsid w:val="00EB1411"/>
    <w:rsid w:val="00EB2B90"/>
    <w:rsid w:val="00EB3E84"/>
    <w:rsid w:val="00EB43AF"/>
    <w:rsid w:val="00EB4702"/>
    <w:rsid w:val="00EB472C"/>
    <w:rsid w:val="00EB525C"/>
    <w:rsid w:val="00EB547C"/>
    <w:rsid w:val="00EB5D9E"/>
    <w:rsid w:val="00EB5FC4"/>
    <w:rsid w:val="00EB6ACC"/>
    <w:rsid w:val="00EB6BC3"/>
    <w:rsid w:val="00EB6CB9"/>
    <w:rsid w:val="00EB6E05"/>
    <w:rsid w:val="00EB6E6D"/>
    <w:rsid w:val="00EB7638"/>
    <w:rsid w:val="00EC0429"/>
    <w:rsid w:val="00EC0487"/>
    <w:rsid w:val="00EC09CE"/>
    <w:rsid w:val="00EC0B41"/>
    <w:rsid w:val="00EC11DD"/>
    <w:rsid w:val="00EC1812"/>
    <w:rsid w:val="00EC1873"/>
    <w:rsid w:val="00EC1D07"/>
    <w:rsid w:val="00EC1E94"/>
    <w:rsid w:val="00EC2172"/>
    <w:rsid w:val="00EC21FF"/>
    <w:rsid w:val="00EC245B"/>
    <w:rsid w:val="00EC2722"/>
    <w:rsid w:val="00EC2A68"/>
    <w:rsid w:val="00EC34DE"/>
    <w:rsid w:val="00EC3649"/>
    <w:rsid w:val="00EC3B20"/>
    <w:rsid w:val="00EC3D7E"/>
    <w:rsid w:val="00EC4370"/>
    <w:rsid w:val="00EC4722"/>
    <w:rsid w:val="00EC5069"/>
    <w:rsid w:val="00EC563C"/>
    <w:rsid w:val="00EC57E9"/>
    <w:rsid w:val="00EC5B72"/>
    <w:rsid w:val="00EC68F4"/>
    <w:rsid w:val="00EC6913"/>
    <w:rsid w:val="00EC7369"/>
    <w:rsid w:val="00EC757B"/>
    <w:rsid w:val="00EC7CDE"/>
    <w:rsid w:val="00EC7D71"/>
    <w:rsid w:val="00EC7DFD"/>
    <w:rsid w:val="00ED00F8"/>
    <w:rsid w:val="00ED1950"/>
    <w:rsid w:val="00ED1C2D"/>
    <w:rsid w:val="00ED2762"/>
    <w:rsid w:val="00ED2D2F"/>
    <w:rsid w:val="00ED2FC8"/>
    <w:rsid w:val="00ED462E"/>
    <w:rsid w:val="00ED56C9"/>
    <w:rsid w:val="00ED5DA1"/>
    <w:rsid w:val="00ED6589"/>
    <w:rsid w:val="00ED6C68"/>
    <w:rsid w:val="00ED6DCC"/>
    <w:rsid w:val="00ED7725"/>
    <w:rsid w:val="00ED77D6"/>
    <w:rsid w:val="00ED7E06"/>
    <w:rsid w:val="00EE02E9"/>
    <w:rsid w:val="00EE08F7"/>
    <w:rsid w:val="00EE0CED"/>
    <w:rsid w:val="00EE1899"/>
    <w:rsid w:val="00EE1DD1"/>
    <w:rsid w:val="00EE2861"/>
    <w:rsid w:val="00EE2A0B"/>
    <w:rsid w:val="00EE2C8D"/>
    <w:rsid w:val="00EE3094"/>
    <w:rsid w:val="00EE3A36"/>
    <w:rsid w:val="00EE3CB9"/>
    <w:rsid w:val="00EE4018"/>
    <w:rsid w:val="00EE4158"/>
    <w:rsid w:val="00EE44BA"/>
    <w:rsid w:val="00EE4711"/>
    <w:rsid w:val="00EE5376"/>
    <w:rsid w:val="00EE5E5F"/>
    <w:rsid w:val="00EE63EC"/>
    <w:rsid w:val="00EE68B3"/>
    <w:rsid w:val="00EF019F"/>
    <w:rsid w:val="00EF02B2"/>
    <w:rsid w:val="00EF09BA"/>
    <w:rsid w:val="00EF0A54"/>
    <w:rsid w:val="00EF0B82"/>
    <w:rsid w:val="00EF0F86"/>
    <w:rsid w:val="00EF1AB2"/>
    <w:rsid w:val="00EF2071"/>
    <w:rsid w:val="00EF278A"/>
    <w:rsid w:val="00EF282A"/>
    <w:rsid w:val="00EF2A4D"/>
    <w:rsid w:val="00EF2D2E"/>
    <w:rsid w:val="00EF3845"/>
    <w:rsid w:val="00EF3F96"/>
    <w:rsid w:val="00EF4676"/>
    <w:rsid w:val="00EF4847"/>
    <w:rsid w:val="00EF4AEE"/>
    <w:rsid w:val="00EF581F"/>
    <w:rsid w:val="00EF6097"/>
    <w:rsid w:val="00EF789A"/>
    <w:rsid w:val="00F002A8"/>
    <w:rsid w:val="00F005CE"/>
    <w:rsid w:val="00F01292"/>
    <w:rsid w:val="00F015C6"/>
    <w:rsid w:val="00F037DB"/>
    <w:rsid w:val="00F055DE"/>
    <w:rsid w:val="00F05E2B"/>
    <w:rsid w:val="00F06530"/>
    <w:rsid w:val="00F0662C"/>
    <w:rsid w:val="00F06B0A"/>
    <w:rsid w:val="00F070AD"/>
    <w:rsid w:val="00F071EE"/>
    <w:rsid w:val="00F076EA"/>
    <w:rsid w:val="00F0773D"/>
    <w:rsid w:val="00F10258"/>
    <w:rsid w:val="00F10F1F"/>
    <w:rsid w:val="00F11104"/>
    <w:rsid w:val="00F11124"/>
    <w:rsid w:val="00F11B53"/>
    <w:rsid w:val="00F12D39"/>
    <w:rsid w:val="00F1368C"/>
    <w:rsid w:val="00F14705"/>
    <w:rsid w:val="00F153E6"/>
    <w:rsid w:val="00F16393"/>
    <w:rsid w:val="00F167E3"/>
    <w:rsid w:val="00F16EB7"/>
    <w:rsid w:val="00F170ED"/>
    <w:rsid w:val="00F17F39"/>
    <w:rsid w:val="00F201A8"/>
    <w:rsid w:val="00F2140D"/>
    <w:rsid w:val="00F21CAC"/>
    <w:rsid w:val="00F2213C"/>
    <w:rsid w:val="00F22307"/>
    <w:rsid w:val="00F22AB5"/>
    <w:rsid w:val="00F23251"/>
    <w:rsid w:val="00F243BD"/>
    <w:rsid w:val="00F244D2"/>
    <w:rsid w:val="00F24E5C"/>
    <w:rsid w:val="00F251A8"/>
    <w:rsid w:val="00F25992"/>
    <w:rsid w:val="00F2617D"/>
    <w:rsid w:val="00F30A23"/>
    <w:rsid w:val="00F31E1B"/>
    <w:rsid w:val="00F322A7"/>
    <w:rsid w:val="00F3234C"/>
    <w:rsid w:val="00F32668"/>
    <w:rsid w:val="00F32775"/>
    <w:rsid w:val="00F330E7"/>
    <w:rsid w:val="00F33D31"/>
    <w:rsid w:val="00F33F40"/>
    <w:rsid w:val="00F34772"/>
    <w:rsid w:val="00F363F2"/>
    <w:rsid w:val="00F36D70"/>
    <w:rsid w:val="00F36EB9"/>
    <w:rsid w:val="00F374F9"/>
    <w:rsid w:val="00F37C7F"/>
    <w:rsid w:val="00F37EBF"/>
    <w:rsid w:val="00F40703"/>
    <w:rsid w:val="00F40C5F"/>
    <w:rsid w:val="00F40EC4"/>
    <w:rsid w:val="00F411F9"/>
    <w:rsid w:val="00F419A7"/>
    <w:rsid w:val="00F433AA"/>
    <w:rsid w:val="00F43533"/>
    <w:rsid w:val="00F44865"/>
    <w:rsid w:val="00F45E99"/>
    <w:rsid w:val="00F4643A"/>
    <w:rsid w:val="00F50D66"/>
    <w:rsid w:val="00F514F5"/>
    <w:rsid w:val="00F515CA"/>
    <w:rsid w:val="00F51BA4"/>
    <w:rsid w:val="00F51CA2"/>
    <w:rsid w:val="00F52401"/>
    <w:rsid w:val="00F524EE"/>
    <w:rsid w:val="00F52C41"/>
    <w:rsid w:val="00F52D23"/>
    <w:rsid w:val="00F5362F"/>
    <w:rsid w:val="00F53B37"/>
    <w:rsid w:val="00F53B70"/>
    <w:rsid w:val="00F53EA7"/>
    <w:rsid w:val="00F53FD7"/>
    <w:rsid w:val="00F54335"/>
    <w:rsid w:val="00F54BB0"/>
    <w:rsid w:val="00F552B4"/>
    <w:rsid w:val="00F55411"/>
    <w:rsid w:val="00F560B2"/>
    <w:rsid w:val="00F56695"/>
    <w:rsid w:val="00F56CE2"/>
    <w:rsid w:val="00F57733"/>
    <w:rsid w:val="00F6005D"/>
    <w:rsid w:val="00F6037F"/>
    <w:rsid w:val="00F60B6E"/>
    <w:rsid w:val="00F60CFB"/>
    <w:rsid w:val="00F6182C"/>
    <w:rsid w:val="00F62C5F"/>
    <w:rsid w:val="00F6317B"/>
    <w:rsid w:val="00F64131"/>
    <w:rsid w:val="00F64211"/>
    <w:rsid w:val="00F64628"/>
    <w:rsid w:val="00F64ABC"/>
    <w:rsid w:val="00F64BCA"/>
    <w:rsid w:val="00F64E7C"/>
    <w:rsid w:val="00F653F2"/>
    <w:rsid w:val="00F6583A"/>
    <w:rsid w:val="00F65FC6"/>
    <w:rsid w:val="00F661F3"/>
    <w:rsid w:val="00F66932"/>
    <w:rsid w:val="00F66E23"/>
    <w:rsid w:val="00F67CC7"/>
    <w:rsid w:val="00F67FCD"/>
    <w:rsid w:val="00F70357"/>
    <w:rsid w:val="00F7070E"/>
    <w:rsid w:val="00F70854"/>
    <w:rsid w:val="00F708D7"/>
    <w:rsid w:val="00F70B89"/>
    <w:rsid w:val="00F70E1C"/>
    <w:rsid w:val="00F717F6"/>
    <w:rsid w:val="00F7226A"/>
    <w:rsid w:val="00F72623"/>
    <w:rsid w:val="00F7266E"/>
    <w:rsid w:val="00F72FA9"/>
    <w:rsid w:val="00F73806"/>
    <w:rsid w:val="00F74140"/>
    <w:rsid w:val="00F75A1C"/>
    <w:rsid w:val="00F75FDB"/>
    <w:rsid w:val="00F779F7"/>
    <w:rsid w:val="00F8079B"/>
    <w:rsid w:val="00F808B9"/>
    <w:rsid w:val="00F80E68"/>
    <w:rsid w:val="00F80FF6"/>
    <w:rsid w:val="00F81334"/>
    <w:rsid w:val="00F81B9A"/>
    <w:rsid w:val="00F82C4C"/>
    <w:rsid w:val="00F82E2C"/>
    <w:rsid w:val="00F83329"/>
    <w:rsid w:val="00F8366C"/>
    <w:rsid w:val="00F83DF2"/>
    <w:rsid w:val="00F8429D"/>
    <w:rsid w:val="00F848A6"/>
    <w:rsid w:val="00F852F1"/>
    <w:rsid w:val="00F8532C"/>
    <w:rsid w:val="00F853D5"/>
    <w:rsid w:val="00F85780"/>
    <w:rsid w:val="00F860C1"/>
    <w:rsid w:val="00F86258"/>
    <w:rsid w:val="00F86332"/>
    <w:rsid w:val="00F86A3C"/>
    <w:rsid w:val="00F87849"/>
    <w:rsid w:val="00F87CF8"/>
    <w:rsid w:val="00F90793"/>
    <w:rsid w:val="00F90D06"/>
    <w:rsid w:val="00F91144"/>
    <w:rsid w:val="00F91708"/>
    <w:rsid w:val="00F9188A"/>
    <w:rsid w:val="00F91A21"/>
    <w:rsid w:val="00F9252A"/>
    <w:rsid w:val="00F926C4"/>
    <w:rsid w:val="00F93294"/>
    <w:rsid w:val="00F940BE"/>
    <w:rsid w:val="00F94B86"/>
    <w:rsid w:val="00F94F27"/>
    <w:rsid w:val="00F95035"/>
    <w:rsid w:val="00F95223"/>
    <w:rsid w:val="00F95C17"/>
    <w:rsid w:val="00F95EF7"/>
    <w:rsid w:val="00F96C4C"/>
    <w:rsid w:val="00F9722F"/>
    <w:rsid w:val="00F9759C"/>
    <w:rsid w:val="00F97EF7"/>
    <w:rsid w:val="00FA040E"/>
    <w:rsid w:val="00FA0BA2"/>
    <w:rsid w:val="00FA2509"/>
    <w:rsid w:val="00FA2586"/>
    <w:rsid w:val="00FA36E8"/>
    <w:rsid w:val="00FA3795"/>
    <w:rsid w:val="00FA3921"/>
    <w:rsid w:val="00FA3AB5"/>
    <w:rsid w:val="00FA3B06"/>
    <w:rsid w:val="00FA3C28"/>
    <w:rsid w:val="00FA449D"/>
    <w:rsid w:val="00FA4AD6"/>
    <w:rsid w:val="00FA60AA"/>
    <w:rsid w:val="00FA682D"/>
    <w:rsid w:val="00FA7384"/>
    <w:rsid w:val="00FB0B00"/>
    <w:rsid w:val="00FB0B2F"/>
    <w:rsid w:val="00FB0DA0"/>
    <w:rsid w:val="00FB101A"/>
    <w:rsid w:val="00FB1797"/>
    <w:rsid w:val="00FB299D"/>
    <w:rsid w:val="00FB2E65"/>
    <w:rsid w:val="00FB31E3"/>
    <w:rsid w:val="00FB3270"/>
    <w:rsid w:val="00FB3580"/>
    <w:rsid w:val="00FB374D"/>
    <w:rsid w:val="00FB383C"/>
    <w:rsid w:val="00FB47F8"/>
    <w:rsid w:val="00FB494F"/>
    <w:rsid w:val="00FB4B0A"/>
    <w:rsid w:val="00FB4D23"/>
    <w:rsid w:val="00FB539B"/>
    <w:rsid w:val="00FB53F0"/>
    <w:rsid w:val="00FB573D"/>
    <w:rsid w:val="00FB5BF0"/>
    <w:rsid w:val="00FB6942"/>
    <w:rsid w:val="00FB6E96"/>
    <w:rsid w:val="00FB6F76"/>
    <w:rsid w:val="00FB70AD"/>
    <w:rsid w:val="00FB7500"/>
    <w:rsid w:val="00FB7907"/>
    <w:rsid w:val="00FC04B6"/>
    <w:rsid w:val="00FC0A9C"/>
    <w:rsid w:val="00FC1681"/>
    <w:rsid w:val="00FC2600"/>
    <w:rsid w:val="00FC30AD"/>
    <w:rsid w:val="00FC3C83"/>
    <w:rsid w:val="00FC407B"/>
    <w:rsid w:val="00FC48D1"/>
    <w:rsid w:val="00FC5D8C"/>
    <w:rsid w:val="00FC606E"/>
    <w:rsid w:val="00FC6811"/>
    <w:rsid w:val="00FC7168"/>
    <w:rsid w:val="00FC71EF"/>
    <w:rsid w:val="00FC76AD"/>
    <w:rsid w:val="00FC79FF"/>
    <w:rsid w:val="00FD06FA"/>
    <w:rsid w:val="00FD2089"/>
    <w:rsid w:val="00FD282E"/>
    <w:rsid w:val="00FD30F6"/>
    <w:rsid w:val="00FD4015"/>
    <w:rsid w:val="00FD4F11"/>
    <w:rsid w:val="00FD511C"/>
    <w:rsid w:val="00FD546D"/>
    <w:rsid w:val="00FD5D3E"/>
    <w:rsid w:val="00FD612D"/>
    <w:rsid w:val="00FD66EE"/>
    <w:rsid w:val="00FD6DE0"/>
    <w:rsid w:val="00FD7535"/>
    <w:rsid w:val="00FD7B8F"/>
    <w:rsid w:val="00FD7C2B"/>
    <w:rsid w:val="00FE2F92"/>
    <w:rsid w:val="00FE31B2"/>
    <w:rsid w:val="00FE53EC"/>
    <w:rsid w:val="00FE5F35"/>
    <w:rsid w:val="00FE62C4"/>
    <w:rsid w:val="00FE6316"/>
    <w:rsid w:val="00FE63F9"/>
    <w:rsid w:val="00FE6576"/>
    <w:rsid w:val="00FE6D3E"/>
    <w:rsid w:val="00FE7921"/>
    <w:rsid w:val="00FE7A70"/>
    <w:rsid w:val="00FF028A"/>
    <w:rsid w:val="00FF030E"/>
    <w:rsid w:val="00FF1B5E"/>
    <w:rsid w:val="00FF20D3"/>
    <w:rsid w:val="00FF26B3"/>
    <w:rsid w:val="00FF2712"/>
    <w:rsid w:val="00FF2725"/>
    <w:rsid w:val="00FF284C"/>
    <w:rsid w:val="00FF3885"/>
    <w:rsid w:val="00FF395E"/>
    <w:rsid w:val="00FF4483"/>
    <w:rsid w:val="00FF45A9"/>
    <w:rsid w:val="00FF47B4"/>
    <w:rsid w:val="00FF48C7"/>
    <w:rsid w:val="00FF4E6B"/>
    <w:rsid w:val="00FF4EAA"/>
    <w:rsid w:val="00FF510A"/>
    <w:rsid w:val="00FF5549"/>
    <w:rsid w:val="00FF57C1"/>
    <w:rsid w:val="00FF6993"/>
    <w:rsid w:val="00FF73F3"/>
    <w:rsid w:val="00FF7C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white" stroke="f">
      <v:fill color="white" on="f"/>
      <v:stroke on="f"/>
    </o:shapedefaults>
    <o:shapelayout v:ext="edit">
      <o:idmap v:ext="edit" data="1"/>
    </o:shapelayout>
  </w:shapeDefaults>
  <w:decimalSymbol w:val=","/>
  <w:listSeparator w:val=";"/>
  <w14:docId w14:val="1783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n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5">
    <w:name w:val="Grid Table 1 Light Accent 5"/>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a">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n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5">
    <w:name w:val="Grid Table 1 Light Accent 5"/>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a">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7811">
      <w:bodyDiv w:val="1"/>
      <w:marLeft w:val="0"/>
      <w:marRight w:val="0"/>
      <w:marTop w:val="0"/>
      <w:marBottom w:val="0"/>
      <w:divBdr>
        <w:top w:val="none" w:sz="0" w:space="0" w:color="auto"/>
        <w:left w:val="none" w:sz="0" w:space="0" w:color="auto"/>
        <w:bottom w:val="none" w:sz="0" w:space="0" w:color="auto"/>
        <w:right w:val="none" w:sz="0" w:space="0" w:color="auto"/>
      </w:divBdr>
    </w:div>
    <w:div w:id="130364877">
      <w:bodyDiv w:val="1"/>
      <w:marLeft w:val="0"/>
      <w:marRight w:val="0"/>
      <w:marTop w:val="0"/>
      <w:marBottom w:val="0"/>
      <w:divBdr>
        <w:top w:val="none" w:sz="0" w:space="0" w:color="auto"/>
        <w:left w:val="none" w:sz="0" w:space="0" w:color="auto"/>
        <w:bottom w:val="none" w:sz="0" w:space="0" w:color="auto"/>
        <w:right w:val="none" w:sz="0" w:space="0" w:color="auto"/>
      </w:divBdr>
    </w:div>
    <w:div w:id="174612559">
      <w:bodyDiv w:val="1"/>
      <w:marLeft w:val="0"/>
      <w:marRight w:val="0"/>
      <w:marTop w:val="0"/>
      <w:marBottom w:val="0"/>
      <w:divBdr>
        <w:top w:val="none" w:sz="0" w:space="0" w:color="auto"/>
        <w:left w:val="none" w:sz="0" w:space="0" w:color="auto"/>
        <w:bottom w:val="none" w:sz="0" w:space="0" w:color="auto"/>
        <w:right w:val="none" w:sz="0" w:space="0" w:color="auto"/>
      </w:divBdr>
      <w:divsChild>
        <w:div w:id="560410147">
          <w:marLeft w:val="0"/>
          <w:marRight w:val="0"/>
          <w:marTop w:val="0"/>
          <w:marBottom w:val="0"/>
          <w:divBdr>
            <w:top w:val="none" w:sz="0" w:space="0" w:color="auto"/>
            <w:left w:val="none" w:sz="0" w:space="0" w:color="auto"/>
            <w:bottom w:val="none" w:sz="0" w:space="0" w:color="auto"/>
            <w:right w:val="none" w:sz="0" w:space="0" w:color="auto"/>
          </w:divBdr>
          <w:divsChild>
            <w:div w:id="54670998">
              <w:marLeft w:val="0"/>
              <w:marRight w:val="0"/>
              <w:marTop w:val="0"/>
              <w:marBottom w:val="0"/>
              <w:divBdr>
                <w:top w:val="none" w:sz="0" w:space="0" w:color="auto"/>
                <w:left w:val="none" w:sz="0" w:space="0" w:color="auto"/>
                <w:bottom w:val="none" w:sz="0" w:space="0" w:color="auto"/>
                <w:right w:val="none" w:sz="0" w:space="0" w:color="auto"/>
              </w:divBdr>
              <w:divsChild>
                <w:div w:id="1314212913">
                  <w:marLeft w:val="0"/>
                  <w:marRight w:val="0"/>
                  <w:marTop w:val="0"/>
                  <w:marBottom w:val="0"/>
                  <w:divBdr>
                    <w:top w:val="none" w:sz="0" w:space="0" w:color="auto"/>
                    <w:left w:val="none" w:sz="0" w:space="0" w:color="auto"/>
                    <w:bottom w:val="none" w:sz="0" w:space="0" w:color="auto"/>
                    <w:right w:val="none" w:sz="0" w:space="0" w:color="auto"/>
                  </w:divBdr>
                  <w:divsChild>
                    <w:div w:id="163205268">
                      <w:marLeft w:val="0"/>
                      <w:marRight w:val="0"/>
                      <w:marTop w:val="0"/>
                      <w:marBottom w:val="0"/>
                      <w:divBdr>
                        <w:top w:val="none" w:sz="0" w:space="0" w:color="auto"/>
                        <w:left w:val="none" w:sz="0" w:space="0" w:color="auto"/>
                        <w:bottom w:val="none" w:sz="0" w:space="0" w:color="auto"/>
                        <w:right w:val="none" w:sz="0" w:space="0" w:color="auto"/>
                      </w:divBdr>
                      <w:divsChild>
                        <w:div w:id="1357585694">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62720713">
                                  <w:marLeft w:val="0"/>
                                  <w:marRight w:val="0"/>
                                  <w:marTop w:val="0"/>
                                  <w:marBottom w:val="0"/>
                                  <w:divBdr>
                                    <w:top w:val="none" w:sz="0" w:space="0" w:color="auto"/>
                                    <w:left w:val="none" w:sz="0" w:space="0" w:color="auto"/>
                                    <w:bottom w:val="none" w:sz="0" w:space="0" w:color="auto"/>
                                    <w:right w:val="none" w:sz="0" w:space="0" w:color="auto"/>
                                  </w:divBdr>
                                  <w:divsChild>
                                    <w:div w:id="1692758541">
                                      <w:marLeft w:val="0"/>
                                      <w:marRight w:val="0"/>
                                      <w:marTop w:val="0"/>
                                      <w:marBottom w:val="0"/>
                                      <w:divBdr>
                                        <w:top w:val="none" w:sz="0" w:space="0" w:color="auto"/>
                                        <w:left w:val="none" w:sz="0" w:space="0" w:color="auto"/>
                                        <w:bottom w:val="none" w:sz="0" w:space="0" w:color="auto"/>
                                        <w:right w:val="none" w:sz="0" w:space="0" w:color="auto"/>
                                      </w:divBdr>
                                      <w:divsChild>
                                        <w:div w:id="763648446">
                                          <w:marLeft w:val="0"/>
                                          <w:marRight w:val="0"/>
                                          <w:marTop w:val="0"/>
                                          <w:marBottom w:val="0"/>
                                          <w:divBdr>
                                            <w:top w:val="none" w:sz="0" w:space="0" w:color="auto"/>
                                            <w:left w:val="none" w:sz="0" w:space="0" w:color="auto"/>
                                            <w:bottom w:val="none" w:sz="0" w:space="0" w:color="auto"/>
                                            <w:right w:val="none" w:sz="0" w:space="0" w:color="auto"/>
                                          </w:divBdr>
                                          <w:divsChild>
                                            <w:div w:id="1178469681">
                                              <w:marLeft w:val="0"/>
                                              <w:marRight w:val="0"/>
                                              <w:marTop w:val="0"/>
                                              <w:marBottom w:val="0"/>
                                              <w:divBdr>
                                                <w:top w:val="none" w:sz="0" w:space="0" w:color="auto"/>
                                                <w:left w:val="none" w:sz="0" w:space="0" w:color="auto"/>
                                                <w:bottom w:val="none" w:sz="0" w:space="0" w:color="auto"/>
                                                <w:right w:val="none" w:sz="0" w:space="0" w:color="auto"/>
                                              </w:divBdr>
                                              <w:divsChild>
                                                <w:div w:id="1359966601">
                                                  <w:marLeft w:val="0"/>
                                                  <w:marRight w:val="0"/>
                                                  <w:marTop w:val="0"/>
                                                  <w:marBottom w:val="0"/>
                                                  <w:divBdr>
                                                    <w:top w:val="none" w:sz="0" w:space="0" w:color="auto"/>
                                                    <w:left w:val="none" w:sz="0" w:space="0" w:color="auto"/>
                                                    <w:bottom w:val="none" w:sz="0" w:space="0" w:color="auto"/>
                                                    <w:right w:val="none" w:sz="0" w:space="0" w:color="auto"/>
                                                  </w:divBdr>
                                                  <w:divsChild>
                                                    <w:div w:id="1798333446">
                                                      <w:marLeft w:val="0"/>
                                                      <w:marRight w:val="0"/>
                                                      <w:marTop w:val="0"/>
                                                      <w:marBottom w:val="0"/>
                                                      <w:divBdr>
                                                        <w:top w:val="none" w:sz="0" w:space="0" w:color="auto"/>
                                                        <w:left w:val="none" w:sz="0" w:space="0" w:color="auto"/>
                                                        <w:bottom w:val="none" w:sz="0" w:space="0" w:color="auto"/>
                                                        <w:right w:val="none" w:sz="0" w:space="0" w:color="auto"/>
                                                      </w:divBdr>
                                                      <w:divsChild>
                                                        <w:div w:id="2136218762">
                                                          <w:marLeft w:val="0"/>
                                                          <w:marRight w:val="0"/>
                                                          <w:marTop w:val="0"/>
                                                          <w:marBottom w:val="0"/>
                                                          <w:divBdr>
                                                            <w:top w:val="none" w:sz="0" w:space="0" w:color="auto"/>
                                                            <w:left w:val="none" w:sz="0" w:space="0" w:color="auto"/>
                                                            <w:bottom w:val="none" w:sz="0" w:space="0" w:color="auto"/>
                                                            <w:right w:val="none" w:sz="0" w:space="0" w:color="auto"/>
                                                          </w:divBdr>
                                                          <w:divsChild>
                                                            <w:div w:id="27606544">
                                                              <w:marLeft w:val="0"/>
                                                              <w:marRight w:val="0"/>
                                                              <w:marTop w:val="0"/>
                                                              <w:marBottom w:val="0"/>
                                                              <w:divBdr>
                                                                <w:top w:val="none" w:sz="0" w:space="0" w:color="auto"/>
                                                                <w:left w:val="none" w:sz="0" w:space="0" w:color="auto"/>
                                                                <w:bottom w:val="none" w:sz="0" w:space="0" w:color="auto"/>
                                                                <w:right w:val="none" w:sz="0" w:space="0" w:color="auto"/>
                                                              </w:divBdr>
                                                              <w:divsChild>
                                                                <w:div w:id="50885820">
                                                                  <w:marLeft w:val="0"/>
                                                                  <w:marRight w:val="0"/>
                                                                  <w:marTop w:val="0"/>
                                                                  <w:marBottom w:val="0"/>
                                                                  <w:divBdr>
                                                                    <w:top w:val="none" w:sz="0" w:space="0" w:color="auto"/>
                                                                    <w:left w:val="none" w:sz="0" w:space="0" w:color="auto"/>
                                                                    <w:bottom w:val="none" w:sz="0" w:space="0" w:color="auto"/>
                                                                    <w:right w:val="none" w:sz="0" w:space="0" w:color="auto"/>
                                                                  </w:divBdr>
                                                                  <w:divsChild>
                                                                    <w:div w:id="1001618017">
                                                                      <w:marLeft w:val="0"/>
                                                                      <w:marRight w:val="0"/>
                                                                      <w:marTop w:val="0"/>
                                                                      <w:marBottom w:val="0"/>
                                                                      <w:divBdr>
                                                                        <w:top w:val="none" w:sz="0" w:space="0" w:color="auto"/>
                                                                        <w:left w:val="none" w:sz="0" w:space="0" w:color="auto"/>
                                                                        <w:bottom w:val="none" w:sz="0" w:space="0" w:color="auto"/>
                                                                        <w:right w:val="none" w:sz="0" w:space="0" w:color="auto"/>
                                                                      </w:divBdr>
                                                                      <w:divsChild>
                                                                        <w:div w:id="82381943">
                                                                          <w:marLeft w:val="0"/>
                                                                          <w:marRight w:val="0"/>
                                                                          <w:marTop w:val="0"/>
                                                                          <w:marBottom w:val="0"/>
                                                                          <w:divBdr>
                                                                            <w:top w:val="none" w:sz="0" w:space="0" w:color="auto"/>
                                                                            <w:left w:val="none" w:sz="0" w:space="0" w:color="auto"/>
                                                                            <w:bottom w:val="none" w:sz="0" w:space="0" w:color="auto"/>
                                                                            <w:right w:val="none" w:sz="0" w:space="0" w:color="auto"/>
                                                                          </w:divBdr>
                                                                          <w:divsChild>
                                                                            <w:div w:id="656154079">
                                                                              <w:marLeft w:val="0"/>
                                                                              <w:marRight w:val="0"/>
                                                                              <w:marTop w:val="0"/>
                                                                              <w:marBottom w:val="0"/>
                                                                              <w:divBdr>
                                                                                <w:top w:val="none" w:sz="0" w:space="0" w:color="auto"/>
                                                                                <w:left w:val="none" w:sz="0" w:space="0" w:color="auto"/>
                                                                                <w:bottom w:val="none" w:sz="0" w:space="0" w:color="auto"/>
                                                                                <w:right w:val="none" w:sz="0" w:space="0" w:color="auto"/>
                                                                              </w:divBdr>
                                                                              <w:divsChild>
                                                                                <w:div w:id="15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4481496">
      <w:bodyDiv w:val="1"/>
      <w:marLeft w:val="0"/>
      <w:marRight w:val="0"/>
      <w:marTop w:val="0"/>
      <w:marBottom w:val="0"/>
      <w:divBdr>
        <w:top w:val="none" w:sz="0" w:space="0" w:color="auto"/>
        <w:left w:val="none" w:sz="0" w:space="0" w:color="auto"/>
        <w:bottom w:val="none" w:sz="0" w:space="0" w:color="auto"/>
        <w:right w:val="none" w:sz="0" w:space="0" w:color="auto"/>
      </w:divBdr>
    </w:div>
    <w:div w:id="292180106">
      <w:bodyDiv w:val="1"/>
      <w:marLeft w:val="0"/>
      <w:marRight w:val="0"/>
      <w:marTop w:val="0"/>
      <w:marBottom w:val="0"/>
      <w:divBdr>
        <w:top w:val="none" w:sz="0" w:space="0" w:color="auto"/>
        <w:left w:val="none" w:sz="0" w:space="0" w:color="auto"/>
        <w:bottom w:val="none" w:sz="0" w:space="0" w:color="auto"/>
        <w:right w:val="none" w:sz="0" w:space="0" w:color="auto"/>
      </w:divBdr>
    </w:div>
    <w:div w:id="315643595">
      <w:bodyDiv w:val="1"/>
      <w:marLeft w:val="0"/>
      <w:marRight w:val="0"/>
      <w:marTop w:val="0"/>
      <w:marBottom w:val="0"/>
      <w:divBdr>
        <w:top w:val="none" w:sz="0" w:space="0" w:color="auto"/>
        <w:left w:val="none" w:sz="0" w:space="0" w:color="auto"/>
        <w:bottom w:val="none" w:sz="0" w:space="0" w:color="auto"/>
        <w:right w:val="none" w:sz="0" w:space="0" w:color="auto"/>
      </w:divBdr>
    </w:div>
    <w:div w:id="396441606">
      <w:bodyDiv w:val="1"/>
      <w:marLeft w:val="0"/>
      <w:marRight w:val="0"/>
      <w:marTop w:val="0"/>
      <w:marBottom w:val="0"/>
      <w:divBdr>
        <w:top w:val="none" w:sz="0" w:space="0" w:color="auto"/>
        <w:left w:val="none" w:sz="0" w:space="0" w:color="auto"/>
        <w:bottom w:val="none" w:sz="0" w:space="0" w:color="auto"/>
        <w:right w:val="none" w:sz="0" w:space="0" w:color="auto"/>
      </w:divBdr>
    </w:div>
    <w:div w:id="458454534">
      <w:bodyDiv w:val="1"/>
      <w:marLeft w:val="0"/>
      <w:marRight w:val="0"/>
      <w:marTop w:val="0"/>
      <w:marBottom w:val="0"/>
      <w:divBdr>
        <w:top w:val="none" w:sz="0" w:space="0" w:color="auto"/>
        <w:left w:val="none" w:sz="0" w:space="0" w:color="auto"/>
        <w:bottom w:val="none" w:sz="0" w:space="0" w:color="auto"/>
        <w:right w:val="none" w:sz="0" w:space="0" w:color="auto"/>
      </w:divBdr>
    </w:div>
    <w:div w:id="519196602">
      <w:bodyDiv w:val="1"/>
      <w:marLeft w:val="0"/>
      <w:marRight w:val="0"/>
      <w:marTop w:val="0"/>
      <w:marBottom w:val="0"/>
      <w:divBdr>
        <w:top w:val="none" w:sz="0" w:space="0" w:color="auto"/>
        <w:left w:val="none" w:sz="0" w:space="0" w:color="auto"/>
        <w:bottom w:val="none" w:sz="0" w:space="0" w:color="auto"/>
        <w:right w:val="none" w:sz="0" w:space="0" w:color="auto"/>
      </w:divBdr>
    </w:div>
    <w:div w:id="665591008">
      <w:bodyDiv w:val="1"/>
      <w:marLeft w:val="0"/>
      <w:marRight w:val="0"/>
      <w:marTop w:val="0"/>
      <w:marBottom w:val="0"/>
      <w:divBdr>
        <w:top w:val="none" w:sz="0" w:space="0" w:color="auto"/>
        <w:left w:val="none" w:sz="0" w:space="0" w:color="auto"/>
        <w:bottom w:val="none" w:sz="0" w:space="0" w:color="auto"/>
        <w:right w:val="none" w:sz="0" w:space="0" w:color="auto"/>
      </w:divBdr>
    </w:div>
    <w:div w:id="838736147">
      <w:bodyDiv w:val="1"/>
      <w:marLeft w:val="0"/>
      <w:marRight w:val="0"/>
      <w:marTop w:val="0"/>
      <w:marBottom w:val="0"/>
      <w:divBdr>
        <w:top w:val="none" w:sz="0" w:space="0" w:color="auto"/>
        <w:left w:val="none" w:sz="0" w:space="0" w:color="auto"/>
        <w:bottom w:val="none" w:sz="0" w:space="0" w:color="auto"/>
        <w:right w:val="none" w:sz="0" w:space="0" w:color="auto"/>
      </w:divBdr>
    </w:div>
    <w:div w:id="904294632">
      <w:bodyDiv w:val="1"/>
      <w:marLeft w:val="0"/>
      <w:marRight w:val="0"/>
      <w:marTop w:val="0"/>
      <w:marBottom w:val="0"/>
      <w:divBdr>
        <w:top w:val="none" w:sz="0" w:space="0" w:color="auto"/>
        <w:left w:val="none" w:sz="0" w:space="0" w:color="auto"/>
        <w:bottom w:val="none" w:sz="0" w:space="0" w:color="auto"/>
        <w:right w:val="none" w:sz="0" w:space="0" w:color="auto"/>
      </w:divBdr>
    </w:div>
    <w:div w:id="1087577830">
      <w:bodyDiv w:val="1"/>
      <w:marLeft w:val="0"/>
      <w:marRight w:val="0"/>
      <w:marTop w:val="0"/>
      <w:marBottom w:val="0"/>
      <w:divBdr>
        <w:top w:val="none" w:sz="0" w:space="0" w:color="auto"/>
        <w:left w:val="none" w:sz="0" w:space="0" w:color="auto"/>
        <w:bottom w:val="none" w:sz="0" w:space="0" w:color="auto"/>
        <w:right w:val="none" w:sz="0" w:space="0" w:color="auto"/>
      </w:divBdr>
    </w:div>
    <w:div w:id="1247811224">
      <w:bodyDiv w:val="1"/>
      <w:marLeft w:val="0"/>
      <w:marRight w:val="0"/>
      <w:marTop w:val="0"/>
      <w:marBottom w:val="0"/>
      <w:divBdr>
        <w:top w:val="none" w:sz="0" w:space="0" w:color="auto"/>
        <w:left w:val="none" w:sz="0" w:space="0" w:color="auto"/>
        <w:bottom w:val="none" w:sz="0" w:space="0" w:color="auto"/>
        <w:right w:val="none" w:sz="0" w:space="0" w:color="auto"/>
      </w:divBdr>
    </w:div>
    <w:div w:id="1442991549">
      <w:bodyDiv w:val="1"/>
      <w:marLeft w:val="0"/>
      <w:marRight w:val="0"/>
      <w:marTop w:val="0"/>
      <w:marBottom w:val="0"/>
      <w:divBdr>
        <w:top w:val="none" w:sz="0" w:space="0" w:color="auto"/>
        <w:left w:val="none" w:sz="0" w:space="0" w:color="auto"/>
        <w:bottom w:val="none" w:sz="0" w:space="0" w:color="auto"/>
        <w:right w:val="none" w:sz="0" w:space="0" w:color="auto"/>
      </w:divBdr>
    </w:div>
    <w:div w:id="1564754789">
      <w:bodyDiv w:val="1"/>
      <w:marLeft w:val="0"/>
      <w:marRight w:val="0"/>
      <w:marTop w:val="0"/>
      <w:marBottom w:val="0"/>
      <w:divBdr>
        <w:top w:val="none" w:sz="0" w:space="0" w:color="auto"/>
        <w:left w:val="none" w:sz="0" w:space="0" w:color="auto"/>
        <w:bottom w:val="none" w:sz="0" w:space="0" w:color="auto"/>
        <w:right w:val="none" w:sz="0" w:space="0" w:color="auto"/>
      </w:divBdr>
    </w:div>
    <w:div w:id="1572082914">
      <w:bodyDiv w:val="1"/>
      <w:marLeft w:val="0"/>
      <w:marRight w:val="0"/>
      <w:marTop w:val="0"/>
      <w:marBottom w:val="0"/>
      <w:divBdr>
        <w:top w:val="none" w:sz="0" w:space="0" w:color="auto"/>
        <w:left w:val="none" w:sz="0" w:space="0" w:color="auto"/>
        <w:bottom w:val="none" w:sz="0" w:space="0" w:color="auto"/>
        <w:right w:val="none" w:sz="0" w:space="0" w:color="auto"/>
      </w:divBdr>
    </w:div>
    <w:div w:id="1650862653">
      <w:bodyDiv w:val="1"/>
      <w:marLeft w:val="0"/>
      <w:marRight w:val="0"/>
      <w:marTop w:val="0"/>
      <w:marBottom w:val="0"/>
      <w:divBdr>
        <w:top w:val="none" w:sz="0" w:space="0" w:color="auto"/>
        <w:left w:val="none" w:sz="0" w:space="0" w:color="auto"/>
        <w:bottom w:val="none" w:sz="0" w:space="0" w:color="auto"/>
        <w:right w:val="none" w:sz="0" w:space="0" w:color="auto"/>
      </w:divBdr>
    </w:div>
    <w:div w:id="1704746312">
      <w:bodyDiv w:val="1"/>
      <w:marLeft w:val="0"/>
      <w:marRight w:val="0"/>
      <w:marTop w:val="0"/>
      <w:marBottom w:val="0"/>
      <w:divBdr>
        <w:top w:val="none" w:sz="0" w:space="0" w:color="auto"/>
        <w:left w:val="none" w:sz="0" w:space="0" w:color="auto"/>
        <w:bottom w:val="none" w:sz="0" w:space="0" w:color="auto"/>
        <w:right w:val="none" w:sz="0" w:space="0" w:color="auto"/>
      </w:divBdr>
    </w:div>
    <w:div w:id="1780755326">
      <w:bodyDiv w:val="1"/>
      <w:marLeft w:val="0"/>
      <w:marRight w:val="0"/>
      <w:marTop w:val="0"/>
      <w:marBottom w:val="0"/>
      <w:divBdr>
        <w:top w:val="none" w:sz="0" w:space="0" w:color="auto"/>
        <w:left w:val="none" w:sz="0" w:space="0" w:color="auto"/>
        <w:bottom w:val="none" w:sz="0" w:space="0" w:color="auto"/>
        <w:right w:val="none" w:sz="0" w:space="0" w:color="auto"/>
      </w:divBdr>
    </w:div>
    <w:div w:id="1834762509">
      <w:bodyDiv w:val="1"/>
      <w:marLeft w:val="0"/>
      <w:marRight w:val="0"/>
      <w:marTop w:val="0"/>
      <w:marBottom w:val="0"/>
      <w:divBdr>
        <w:top w:val="none" w:sz="0" w:space="0" w:color="auto"/>
        <w:left w:val="none" w:sz="0" w:space="0" w:color="auto"/>
        <w:bottom w:val="none" w:sz="0" w:space="0" w:color="auto"/>
        <w:right w:val="none" w:sz="0" w:space="0" w:color="auto"/>
      </w:divBdr>
    </w:div>
    <w:div w:id="1870947935">
      <w:bodyDiv w:val="1"/>
      <w:marLeft w:val="0"/>
      <w:marRight w:val="0"/>
      <w:marTop w:val="0"/>
      <w:marBottom w:val="0"/>
      <w:divBdr>
        <w:top w:val="none" w:sz="0" w:space="0" w:color="auto"/>
        <w:left w:val="none" w:sz="0" w:space="0" w:color="auto"/>
        <w:bottom w:val="none" w:sz="0" w:space="0" w:color="auto"/>
        <w:right w:val="none" w:sz="0" w:space="0" w:color="auto"/>
      </w:divBdr>
    </w:div>
    <w:div w:id="2017997147">
      <w:bodyDiv w:val="1"/>
      <w:marLeft w:val="0"/>
      <w:marRight w:val="0"/>
      <w:marTop w:val="0"/>
      <w:marBottom w:val="0"/>
      <w:divBdr>
        <w:top w:val="none" w:sz="0" w:space="0" w:color="auto"/>
        <w:left w:val="none" w:sz="0" w:space="0" w:color="auto"/>
        <w:bottom w:val="none" w:sz="0" w:space="0" w:color="auto"/>
        <w:right w:val="none" w:sz="0" w:space="0" w:color="auto"/>
      </w:divBdr>
    </w:div>
    <w:div w:id="21178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e63a71daf149d544aad5b58c4d81938a">
  <xsd:schema xmlns:xsd="http://www.w3.org/2001/XMLSchema" xmlns:xs="http://www.w3.org/2001/XMLSchema" xmlns:p="http://schemas.microsoft.com/office/2006/metadata/properties" xmlns:ns2="c03eac6e-1c06-4e0e-9a8b-77f41e736786" targetNamespace="http://schemas.microsoft.com/office/2006/metadata/properties" ma:root="true" ma:fieldsID="71cec88998d807395c94a27e2604e1a1"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haredWithUsers xmlns="c03eac6e-1c06-4e0e-9a8b-77f41e736786">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A75B7-FF87-430C-9625-FB974E0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B4896-7FF3-4E08-A3FB-354CA0877073}">
  <ds:schemaRefs>
    <ds:schemaRef ds:uri="http://schemas.microsoft.com/sharepoint/v3/contenttype/forms"/>
  </ds:schemaRefs>
</ds:datastoreItem>
</file>

<file path=customXml/itemProps3.xml><?xml version="1.0" encoding="utf-8"?>
<ds:datastoreItem xmlns:ds="http://schemas.openxmlformats.org/officeDocument/2006/customXml" ds:itemID="{EE82D978-4903-4556-8342-894268F39BB9}">
  <ds:schemaRefs>
    <ds:schemaRef ds:uri="http://schemas.microsoft.com/office/2006/documentManagement/types"/>
    <ds:schemaRef ds:uri="http://schemas.openxmlformats.org/package/2006/metadata/core-properties"/>
    <ds:schemaRef ds:uri="http://purl.org/dc/dcmitype/"/>
    <ds:schemaRef ds:uri="c03eac6e-1c06-4e0e-9a8b-77f41e736786"/>
    <ds:schemaRef ds:uri="http://purl.org/dc/term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14EEB6E-B29C-4E5C-BEE2-14E8BBE3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2253</Words>
  <Characters>25602</Characters>
  <Application>Microsoft Office Word</Application>
  <DocSecurity>0</DocSecurity>
  <Lines>213</Lines>
  <Paragraphs>55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Koosteet ja ylläpidettävät asiakirjat</vt:lpstr>
      <vt:lpstr>OpenCDA</vt:lpstr>
    </vt:vector>
  </TitlesOfParts>
  <Company>Kela</Company>
  <LinksUpToDate>false</LinksUpToDate>
  <CharactersWithSpaces>27800</CharactersWithSpaces>
  <SharedDoc>false</SharedDoc>
  <HLinks>
    <vt:vector size="936" baseType="variant">
      <vt:variant>
        <vt:i4>1048644</vt:i4>
      </vt:variant>
      <vt:variant>
        <vt:i4>927</vt:i4>
      </vt:variant>
      <vt:variant>
        <vt:i4>0</vt:i4>
      </vt:variant>
      <vt:variant>
        <vt:i4>5</vt:i4>
      </vt:variant>
      <vt:variant>
        <vt:lpwstr>../Local Settings/Temp/wz95b8/Lausuntokierrlos 2008-02-12/Kertomus_ja_lomakkeet/llä</vt:lpwstr>
      </vt:variant>
      <vt:variant>
        <vt:lpwstr/>
      </vt:variant>
      <vt:variant>
        <vt:i4>8323193</vt:i4>
      </vt:variant>
      <vt:variant>
        <vt:i4>924</vt:i4>
      </vt:variant>
      <vt:variant>
        <vt:i4>0</vt:i4>
      </vt:variant>
      <vt:variant>
        <vt:i4>5</vt:i4>
      </vt:variant>
      <vt:variant>
        <vt:lpwstr>http://tto.arkisto/saataville/</vt:lpwstr>
      </vt:variant>
      <vt:variant>
        <vt:lpwstr/>
      </vt:variant>
      <vt:variant>
        <vt:i4>1048644</vt:i4>
      </vt:variant>
      <vt:variant>
        <vt:i4>921</vt:i4>
      </vt:variant>
      <vt:variant>
        <vt:i4>0</vt:i4>
      </vt:variant>
      <vt:variant>
        <vt:i4>5</vt:i4>
      </vt:variant>
      <vt:variant>
        <vt:lpwstr>../Local Settings/Temp/wz95b8/Lausuntokierrlos 2008-02-12/Kertomus_ja_lomakkeet/llä</vt:lpwstr>
      </vt:variant>
      <vt:variant>
        <vt:lpwstr/>
      </vt:variant>
      <vt:variant>
        <vt:i4>983068</vt:i4>
      </vt:variant>
      <vt:variant>
        <vt:i4>915</vt:i4>
      </vt:variant>
      <vt:variant>
        <vt:i4>0</vt:i4>
      </vt:variant>
      <vt:variant>
        <vt:i4>5</vt:i4>
      </vt:variant>
      <vt:variant>
        <vt:lpwstr>http://www.w3.org/TR/2004/REC-xml-20040204/</vt:lpwstr>
      </vt:variant>
      <vt:variant>
        <vt:lpwstr>NT-NameChar</vt:lpwstr>
      </vt:variant>
      <vt:variant>
        <vt:i4>1900606</vt:i4>
      </vt:variant>
      <vt:variant>
        <vt:i4>908</vt:i4>
      </vt:variant>
      <vt:variant>
        <vt:i4>0</vt:i4>
      </vt:variant>
      <vt:variant>
        <vt:i4>5</vt:i4>
      </vt:variant>
      <vt:variant>
        <vt:lpwstr/>
      </vt:variant>
      <vt:variant>
        <vt:lpwstr>_Toc309019538</vt:lpwstr>
      </vt:variant>
      <vt:variant>
        <vt:i4>1900606</vt:i4>
      </vt:variant>
      <vt:variant>
        <vt:i4>902</vt:i4>
      </vt:variant>
      <vt:variant>
        <vt:i4>0</vt:i4>
      </vt:variant>
      <vt:variant>
        <vt:i4>5</vt:i4>
      </vt:variant>
      <vt:variant>
        <vt:lpwstr/>
      </vt:variant>
      <vt:variant>
        <vt:lpwstr>_Toc309019537</vt:lpwstr>
      </vt:variant>
      <vt:variant>
        <vt:i4>1900606</vt:i4>
      </vt:variant>
      <vt:variant>
        <vt:i4>896</vt:i4>
      </vt:variant>
      <vt:variant>
        <vt:i4>0</vt:i4>
      </vt:variant>
      <vt:variant>
        <vt:i4>5</vt:i4>
      </vt:variant>
      <vt:variant>
        <vt:lpwstr/>
      </vt:variant>
      <vt:variant>
        <vt:lpwstr>_Toc309019536</vt:lpwstr>
      </vt:variant>
      <vt:variant>
        <vt:i4>1900606</vt:i4>
      </vt:variant>
      <vt:variant>
        <vt:i4>890</vt:i4>
      </vt:variant>
      <vt:variant>
        <vt:i4>0</vt:i4>
      </vt:variant>
      <vt:variant>
        <vt:i4>5</vt:i4>
      </vt:variant>
      <vt:variant>
        <vt:lpwstr/>
      </vt:variant>
      <vt:variant>
        <vt:lpwstr>_Toc309019535</vt:lpwstr>
      </vt:variant>
      <vt:variant>
        <vt:i4>1900606</vt:i4>
      </vt:variant>
      <vt:variant>
        <vt:i4>884</vt:i4>
      </vt:variant>
      <vt:variant>
        <vt:i4>0</vt:i4>
      </vt:variant>
      <vt:variant>
        <vt:i4>5</vt:i4>
      </vt:variant>
      <vt:variant>
        <vt:lpwstr/>
      </vt:variant>
      <vt:variant>
        <vt:lpwstr>_Toc309019534</vt:lpwstr>
      </vt:variant>
      <vt:variant>
        <vt:i4>1900606</vt:i4>
      </vt:variant>
      <vt:variant>
        <vt:i4>878</vt:i4>
      </vt:variant>
      <vt:variant>
        <vt:i4>0</vt:i4>
      </vt:variant>
      <vt:variant>
        <vt:i4>5</vt:i4>
      </vt:variant>
      <vt:variant>
        <vt:lpwstr/>
      </vt:variant>
      <vt:variant>
        <vt:lpwstr>_Toc309019533</vt:lpwstr>
      </vt:variant>
      <vt:variant>
        <vt:i4>1900606</vt:i4>
      </vt:variant>
      <vt:variant>
        <vt:i4>872</vt:i4>
      </vt:variant>
      <vt:variant>
        <vt:i4>0</vt:i4>
      </vt:variant>
      <vt:variant>
        <vt:i4>5</vt:i4>
      </vt:variant>
      <vt:variant>
        <vt:lpwstr/>
      </vt:variant>
      <vt:variant>
        <vt:lpwstr>_Toc309019532</vt:lpwstr>
      </vt:variant>
      <vt:variant>
        <vt:i4>1900606</vt:i4>
      </vt:variant>
      <vt:variant>
        <vt:i4>866</vt:i4>
      </vt:variant>
      <vt:variant>
        <vt:i4>0</vt:i4>
      </vt:variant>
      <vt:variant>
        <vt:i4>5</vt:i4>
      </vt:variant>
      <vt:variant>
        <vt:lpwstr/>
      </vt:variant>
      <vt:variant>
        <vt:lpwstr>_Toc309019531</vt:lpwstr>
      </vt:variant>
      <vt:variant>
        <vt:i4>1900606</vt:i4>
      </vt:variant>
      <vt:variant>
        <vt:i4>860</vt:i4>
      </vt:variant>
      <vt:variant>
        <vt:i4>0</vt:i4>
      </vt:variant>
      <vt:variant>
        <vt:i4>5</vt:i4>
      </vt:variant>
      <vt:variant>
        <vt:lpwstr/>
      </vt:variant>
      <vt:variant>
        <vt:lpwstr>_Toc309019530</vt:lpwstr>
      </vt:variant>
      <vt:variant>
        <vt:i4>1835070</vt:i4>
      </vt:variant>
      <vt:variant>
        <vt:i4>854</vt:i4>
      </vt:variant>
      <vt:variant>
        <vt:i4>0</vt:i4>
      </vt:variant>
      <vt:variant>
        <vt:i4>5</vt:i4>
      </vt:variant>
      <vt:variant>
        <vt:lpwstr/>
      </vt:variant>
      <vt:variant>
        <vt:lpwstr>_Toc309019529</vt:lpwstr>
      </vt:variant>
      <vt:variant>
        <vt:i4>1835070</vt:i4>
      </vt:variant>
      <vt:variant>
        <vt:i4>848</vt:i4>
      </vt:variant>
      <vt:variant>
        <vt:i4>0</vt:i4>
      </vt:variant>
      <vt:variant>
        <vt:i4>5</vt:i4>
      </vt:variant>
      <vt:variant>
        <vt:lpwstr/>
      </vt:variant>
      <vt:variant>
        <vt:lpwstr>_Toc309019528</vt:lpwstr>
      </vt:variant>
      <vt:variant>
        <vt:i4>1835070</vt:i4>
      </vt:variant>
      <vt:variant>
        <vt:i4>842</vt:i4>
      </vt:variant>
      <vt:variant>
        <vt:i4>0</vt:i4>
      </vt:variant>
      <vt:variant>
        <vt:i4>5</vt:i4>
      </vt:variant>
      <vt:variant>
        <vt:lpwstr/>
      </vt:variant>
      <vt:variant>
        <vt:lpwstr>_Toc309019527</vt:lpwstr>
      </vt:variant>
      <vt:variant>
        <vt:i4>1835070</vt:i4>
      </vt:variant>
      <vt:variant>
        <vt:i4>836</vt:i4>
      </vt:variant>
      <vt:variant>
        <vt:i4>0</vt:i4>
      </vt:variant>
      <vt:variant>
        <vt:i4>5</vt:i4>
      </vt:variant>
      <vt:variant>
        <vt:lpwstr/>
      </vt:variant>
      <vt:variant>
        <vt:lpwstr>_Toc309019526</vt:lpwstr>
      </vt:variant>
      <vt:variant>
        <vt:i4>1835070</vt:i4>
      </vt:variant>
      <vt:variant>
        <vt:i4>830</vt:i4>
      </vt:variant>
      <vt:variant>
        <vt:i4>0</vt:i4>
      </vt:variant>
      <vt:variant>
        <vt:i4>5</vt:i4>
      </vt:variant>
      <vt:variant>
        <vt:lpwstr/>
      </vt:variant>
      <vt:variant>
        <vt:lpwstr>_Toc309019525</vt:lpwstr>
      </vt:variant>
      <vt:variant>
        <vt:i4>1835070</vt:i4>
      </vt:variant>
      <vt:variant>
        <vt:i4>824</vt:i4>
      </vt:variant>
      <vt:variant>
        <vt:i4>0</vt:i4>
      </vt:variant>
      <vt:variant>
        <vt:i4>5</vt:i4>
      </vt:variant>
      <vt:variant>
        <vt:lpwstr/>
      </vt:variant>
      <vt:variant>
        <vt:lpwstr>_Toc309019524</vt:lpwstr>
      </vt:variant>
      <vt:variant>
        <vt:i4>1835070</vt:i4>
      </vt:variant>
      <vt:variant>
        <vt:i4>818</vt:i4>
      </vt:variant>
      <vt:variant>
        <vt:i4>0</vt:i4>
      </vt:variant>
      <vt:variant>
        <vt:i4>5</vt:i4>
      </vt:variant>
      <vt:variant>
        <vt:lpwstr/>
      </vt:variant>
      <vt:variant>
        <vt:lpwstr>_Toc309019523</vt:lpwstr>
      </vt:variant>
      <vt:variant>
        <vt:i4>1835070</vt:i4>
      </vt:variant>
      <vt:variant>
        <vt:i4>812</vt:i4>
      </vt:variant>
      <vt:variant>
        <vt:i4>0</vt:i4>
      </vt:variant>
      <vt:variant>
        <vt:i4>5</vt:i4>
      </vt:variant>
      <vt:variant>
        <vt:lpwstr/>
      </vt:variant>
      <vt:variant>
        <vt:lpwstr>_Toc309019522</vt:lpwstr>
      </vt:variant>
      <vt:variant>
        <vt:i4>1835070</vt:i4>
      </vt:variant>
      <vt:variant>
        <vt:i4>806</vt:i4>
      </vt:variant>
      <vt:variant>
        <vt:i4>0</vt:i4>
      </vt:variant>
      <vt:variant>
        <vt:i4>5</vt:i4>
      </vt:variant>
      <vt:variant>
        <vt:lpwstr/>
      </vt:variant>
      <vt:variant>
        <vt:lpwstr>_Toc309019521</vt:lpwstr>
      </vt:variant>
      <vt:variant>
        <vt:i4>1835070</vt:i4>
      </vt:variant>
      <vt:variant>
        <vt:i4>800</vt:i4>
      </vt:variant>
      <vt:variant>
        <vt:i4>0</vt:i4>
      </vt:variant>
      <vt:variant>
        <vt:i4>5</vt:i4>
      </vt:variant>
      <vt:variant>
        <vt:lpwstr/>
      </vt:variant>
      <vt:variant>
        <vt:lpwstr>_Toc309019520</vt:lpwstr>
      </vt:variant>
      <vt:variant>
        <vt:i4>2031678</vt:i4>
      </vt:variant>
      <vt:variant>
        <vt:i4>794</vt:i4>
      </vt:variant>
      <vt:variant>
        <vt:i4>0</vt:i4>
      </vt:variant>
      <vt:variant>
        <vt:i4>5</vt:i4>
      </vt:variant>
      <vt:variant>
        <vt:lpwstr/>
      </vt:variant>
      <vt:variant>
        <vt:lpwstr>_Toc309019519</vt:lpwstr>
      </vt:variant>
      <vt:variant>
        <vt:i4>2031678</vt:i4>
      </vt:variant>
      <vt:variant>
        <vt:i4>788</vt:i4>
      </vt:variant>
      <vt:variant>
        <vt:i4>0</vt:i4>
      </vt:variant>
      <vt:variant>
        <vt:i4>5</vt:i4>
      </vt:variant>
      <vt:variant>
        <vt:lpwstr/>
      </vt:variant>
      <vt:variant>
        <vt:lpwstr>_Toc309019518</vt:lpwstr>
      </vt:variant>
      <vt:variant>
        <vt:i4>2031678</vt:i4>
      </vt:variant>
      <vt:variant>
        <vt:i4>782</vt:i4>
      </vt:variant>
      <vt:variant>
        <vt:i4>0</vt:i4>
      </vt:variant>
      <vt:variant>
        <vt:i4>5</vt:i4>
      </vt:variant>
      <vt:variant>
        <vt:lpwstr/>
      </vt:variant>
      <vt:variant>
        <vt:lpwstr>_Toc309019517</vt:lpwstr>
      </vt:variant>
      <vt:variant>
        <vt:i4>2031678</vt:i4>
      </vt:variant>
      <vt:variant>
        <vt:i4>776</vt:i4>
      </vt:variant>
      <vt:variant>
        <vt:i4>0</vt:i4>
      </vt:variant>
      <vt:variant>
        <vt:i4>5</vt:i4>
      </vt:variant>
      <vt:variant>
        <vt:lpwstr/>
      </vt:variant>
      <vt:variant>
        <vt:lpwstr>_Toc309019516</vt:lpwstr>
      </vt:variant>
      <vt:variant>
        <vt:i4>2031678</vt:i4>
      </vt:variant>
      <vt:variant>
        <vt:i4>770</vt:i4>
      </vt:variant>
      <vt:variant>
        <vt:i4>0</vt:i4>
      </vt:variant>
      <vt:variant>
        <vt:i4>5</vt:i4>
      </vt:variant>
      <vt:variant>
        <vt:lpwstr/>
      </vt:variant>
      <vt:variant>
        <vt:lpwstr>_Toc309019515</vt:lpwstr>
      </vt:variant>
      <vt:variant>
        <vt:i4>2031678</vt:i4>
      </vt:variant>
      <vt:variant>
        <vt:i4>764</vt:i4>
      </vt:variant>
      <vt:variant>
        <vt:i4>0</vt:i4>
      </vt:variant>
      <vt:variant>
        <vt:i4>5</vt:i4>
      </vt:variant>
      <vt:variant>
        <vt:lpwstr/>
      </vt:variant>
      <vt:variant>
        <vt:lpwstr>_Toc309019514</vt:lpwstr>
      </vt:variant>
      <vt:variant>
        <vt:i4>2031678</vt:i4>
      </vt:variant>
      <vt:variant>
        <vt:i4>758</vt:i4>
      </vt:variant>
      <vt:variant>
        <vt:i4>0</vt:i4>
      </vt:variant>
      <vt:variant>
        <vt:i4>5</vt:i4>
      </vt:variant>
      <vt:variant>
        <vt:lpwstr/>
      </vt:variant>
      <vt:variant>
        <vt:lpwstr>_Toc309019513</vt:lpwstr>
      </vt:variant>
      <vt:variant>
        <vt:i4>2031678</vt:i4>
      </vt:variant>
      <vt:variant>
        <vt:i4>752</vt:i4>
      </vt:variant>
      <vt:variant>
        <vt:i4>0</vt:i4>
      </vt:variant>
      <vt:variant>
        <vt:i4>5</vt:i4>
      </vt:variant>
      <vt:variant>
        <vt:lpwstr/>
      </vt:variant>
      <vt:variant>
        <vt:lpwstr>_Toc309019512</vt:lpwstr>
      </vt:variant>
      <vt:variant>
        <vt:i4>2031678</vt:i4>
      </vt:variant>
      <vt:variant>
        <vt:i4>746</vt:i4>
      </vt:variant>
      <vt:variant>
        <vt:i4>0</vt:i4>
      </vt:variant>
      <vt:variant>
        <vt:i4>5</vt:i4>
      </vt:variant>
      <vt:variant>
        <vt:lpwstr/>
      </vt:variant>
      <vt:variant>
        <vt:lpwstr>_Toc309019511</vt:lpwstr>
      </vt:variant>
      <vt:variant>
        <vt:i4>2031678</vt:i4>
      </vt:variant>
      <vt:variant>
        <vt:i4>740</vt:i4>
      </vt:variant>
      <vt:variant>
        <vt:i4>0</vt:i4>
      </vt:variant>
      <vt:variant>
        <vt:i4>5</vt:i4>
      </vt:variant>
      <vt:variant>
        <vt:lpwstr/>
      </vt:variant>
      <vt:variant>
        <vt:lpwstr>_Toc309019510</vt:lpwstr>
      </vt:variant>
      <vt:variant>
        <vt:i4>1966142</vt:i4>
      </vt:variant>
      <vt:variant>
        <vt:i4>734</vt:i4>
      </vt:variant>
      <vt:variant>
        <vt:i4>0</vt:i4>
      </vt:variant>
      <vt:variant>
        <vt:i4>5</vt:i4>
      </vt:variant>
      <vt:variant>
        <vt:lpwstr/>
      </vt:variant>
      <vt:variant>
        <vt:lpwstr>_Toc309019509</vt:lpwstr>
      </vt:variant>
      <vt:variant>
        <vt:i4>1966142</vt:i4>
      </vt:variant>
      <vt:variant>
        <vt:i4>728</vt:i4>
      </vt:variant>
      <vt:variant>
        <vt:i4>0</vt:i4>
      </vt:variant>
      <vt:variant>
        <vt:i4>5</vt:i4>
      </vt:variant>
      <vt:variant>
        <vt:lpwstr/>
      </vt:variant>
      <vt:variant>
        <vt:lpwstr>_Toc309019508</vt:lpwstr>
      </vt:variant>
      <vt:variant>
        <vt:i4>1966142</vt:i4>
      </vt:variant>
      <vt:variant>
        <vt:i4>722</vt:i4>
      </vt:variant>
      <vt:variant>
        <vt:i4>0</vt:i4>
      </vt:variant>
      <vt:variant>
        <vt:i4>5</vt:i4>
      </vt:variant>
      <vt:variant>
        <vt:lpwstr/>
      </vt:variant>
      <vt:variant>
        <vt:lpwstr>_Toc309019507</vt:lpwstr>
      </vt:variant>
      <vt:variant>
        <vt:i4>1966142</vt:i4>
      </vt:variant>
      <vt:variant>
        <vt:i4>716</vt:i4>
      </vt:variant>
      <vt:variant>
        <vt:i4>0</vt:i4>
      </vt:variant>
      <vt:variant>
        <vt:i4>5</vt:i4>
      </vt:variant>
      <vt:variant>
        <vt:lpwstr/>
      </vt:variant>
      <vt:variant>
        <vt:lpwstr>_Toc309019506</vt:lpwstr>
      </vt:variant>
      <vt:variant>
        <vt:i4>1966142</vt:i4>
      </vt:variant>
      <vt:variant>
        <vt:i4>710</vt:i4>
      </vt:variant>
      <vt:variant>
        <vt:i4>0</vt:i4>
      </vt:variant>
      <vt:variant>
        <vt:i4>5</vt:i4>
      </vt:variant>
      <vt:variant>
        <vt:lpwstr/>
      </vt:variant>
      <vt:variant>
        <vt:lpwstr>_Toc309019505</vt:lpwstr>
      </vt:variant>
      <vt:variant>
        <vt:i4>1966142</vt:i4>
      </vt:variant>
      <vt:variant>
        <vt:i4>704</vt:i4>
      </vt:variant>
      <vt:variant>
        <vt:i4>0</vt:i4>
      </vt:variant>
      <vt:variant>
        <vt:i4>5</vt:i4>
      </vt:variant>
      <vt:variant>
        <vt:lpwstr/>
      </vt:variant>
      <vt:variant>
        <vt:lpwstr>_Toc309019504</vt:lpwstr>
      </vt:variant>
      <vt:variant>
        <vt:i4>1966142</vt:i4>
      </vt:variant>
      <vt:variant>
        <vt:i4>698</vt:i4>
      </vt:variant>
      <vt:variant>
        <vt:i4>0</vt:i4>
      </vt:variant>
      <vt:variant>
        <vt:i4>5</vt:i4>
      </vt:variant>
      <vt:variant>
        <vt:lpwstr/>
      </vt:variant>
      <vt:variant>
        <vt:lpwstr>_Toc309019503</vt:lpwstr>
      </vt:variant>
      <vt:variant>
        <vt:i4>1966142</vt:i4>
      </vt:variant>
      <vt:variant>
        <vt:i4>692</vt:i4>
      </vt:variant>
      <vt:variant>
        <vt:i4>0</vt:i4>
      </vt:variant>
      <vt:variant>
        <vt:i4>5</vt:i4>
      </vt:variant>
      <vt:variant>
        <vt:lpwstr/>
      </vt:variant>
      <vt:variant>
        <vt:lpwstr>_Toc309019502</vt:lpwstr>
      </vt:variant>
      <vt:variant>
        <vt:i4>1966142</vt:i4>
      </vt:variant>
      <vt:variant>
        <vt:i4>686</vt:i4>
      </vt:variant>
      <vt:variant>
        <vt:i4>0</vt:i4>
      </vt:variant>
      <vt:variant>
        <vt:i4>5</vt:i4>
      </vt:variant>
      <vt:variant>
        <vt:lpwstr/>
      </vt:variant>
      <vt:variant>
        <vt:lpwstr>_Toc309019501</vt:lpwstr>
      </vt:variant>
      <vt:variant>
        <vt:i4>1966142</vt:i4>
      </vt:variant>
      <vt:variant>
        <vt:i4>680</vt:i4>
      </vt:variant>
      <vt:variant>
        <vt:i4>0</vt:i4>
      </vt:variant>
      <vt:variant>
        <vt:i4>5</vt:i4>
      </vt:variant>
      <vt:variant>
        <vt:lpwstr/>
      </vt:variant>
      <vt:variant>
        <vt:lpwstr>_Toc309019500</vt:lpwstr>
      </vt:variant>
      <vt:variant>
        <vt:i4>1507391</vt:i4>
      </vt:variant>
      <vt:variant>
        <vt:i4>674</vt:i4>
      </vt:variant>
      <vt:variant>
        <vt:i4>0</vt:i4>
      </vt:variant>
      <vt:variant>
        <vt:i4>5</vt:i4>
      </vt:variant>
      <vt:variant>
        <vt:lpwstr/>
      </vt:variant>
      <vt:variant>
        <vt:lpwstr>_Toc309019499</vt:lpwstr>
      </vt:variant>
      <vt:variant>
        <vt:i4>1507391</vt:i4>
      </vt:variant>
      <vt:variant>
        <vt:i4>668</vt:i4>
      </vt:variant>
      <vt:variant>
        <vt:i4>0</vt:i4>
      </vt:variant>
      <vt:variant>
        <vt:i4>5</vt:i4>
      </vt:variant>
      <vt:variant>
        <vt:lpwstr/>
      </vt:variant>
      <vt:variant>
        <vt:lpwstr>_Toc309019498</vt:lpwstr>
      </vt:variant>
      <vt:variant>
        <vt:i4>1507391</vt:i4>
      </vt:variant>
      <vt:variant>
        <vt:i4>662</vt:i4>
      </vt:variant>
      <vt:variant>
        <vt:i4>0</vt:i4>
      </vt:variant>
      <vt:variant>
        <vt:i4>5</vt:i4>
      </vt:variant>
      <vt:variant>
        <vt:lpwstr/>
      </vt:variant>
      <vt:variant>
        <vt:lpwstr>_Toc309019497</vt:lpwstr>
      </vt:variant>
      <vt:variant>
        <vt:i4>1507391</vt:i4>
      </vt:variant>
      <vt:variant>
        <vt:i4>656</vt:i4>
      </vt:variant>
      <vt:variant>
        <vt:i4>0</vt:i4>
      </vt:variant>
      <vt:variant>
        <vt:i4>5</vt:i4>
      </vt:variant>
      <vt:variant>
        <vt:lpwstr/>
      </vt:variant>
      <vt:variant>
        <vt:lpwstr>_Toc309019496</vt:lpwstr>
      </vt:variant>
      <vt:variant>
        <vt:i4>1507391</vt:i4>
      </vt:variant>
      <vt:variant>
        <vt:i4>650</vt:i4>
      </vt:variant>
      <vt:variant>
        <vt:i4>0</vt:i4>
      </vt:variant>
      <vt:variant>
        <vt:i4>5</vt:i4>
      </vt:variant>
      <vt:variant>
        <vt:lpwstr/>
      </vt:variant>
      <vt:variant>
        <vt:lpwstr>_Toc309019495</vt:lpwstr>
      </vt:variant>
      <vt:variant>
        <vt:i4>1507391</vt:i4>
      </vt:variant>
      <vt:variant>
        <vt:i4>644</vt:i4>
      </vt:variant>
      <vt:variant>
        <vt:i4>0</vt:i4>
      </vt:variant>
      <vt:variant>
        <vt:i4>5</vt:i4>
      </vt:variant>
      <vt:variant>
        <vt:lpwstr/>
      </vt:variant>
      <vt:variant>
        <vt:lpwstr>_Toc309019494</vt:lpwstr>
      </vt:variant>
      <vt:variant>
        <vt:i4>1507391</vt:i4>
      </vt:variant>
      <vt:variant>
        <vt:i4>638</vt:i4>
      </vt:variant>
      <vt:variant>
        <vt:i4>0</vt:i4>
      </vt:variant>
      <vt:variant>
        <vt:i4>5</vt:i4>
      </vt:variant>
      <vt:variant>
        <vt:lpwstr/>
      </vt:variant>
      <vt:variant>
        <vt:lpwstr>_Toc309019493</vt:lpwstr>
      </vt:variant>
      <vt:variant>
        <vt:i4>1507391</vt:i4>
      </vt:variant>
      <vt:variant>
        <vt:i4>632</vt:i4>
      </vt:variant>
      <vt:variant>
        <vt:i4>0</vt:i4>
      </vt:variant>
      <vt:variant>
        <vt:i4>5</vt:i4>
      </vt:variant>
      <vt:variant>
        <vt:lpwstr/>
      </vt:variant>
      <vt:variant>
        <vt:lpwstr>_Toc309019492</vt:lpwstr>
      </vt:variant>
      <vt:variant>
        <vt:i4>1507391</vt:i4>
      </vt:variant>
      <vt:variant>
        <vt:i4>626</vt:i4>
      </vt:variant>
      <vt:variant>
        <vt:i4>0</vt:i4>
      </vt:variant>
      <vt:variant>
        <vt:i4>5</vt:i4>
      </vt:variant>
      <vt:variant>
        <vt:lpwstr/>
      </vt:variant>
      <vt:variant>
        <vt:lpwstr>_Toc309019491</vt:lpwstr>
      </vt:variant>
      <vt:variant>
        <vt:i4>1507391</vt:i4>
      </vt:variant>
      <vt:variant>
        <vt:i4>620</vt:i4>
      </vt:variant>
      <vt:variant>
        <vt:i4>0</vt:i4>
      </vt:variant>
      <vt:variant>
        <vt:i4>5</vt:i4>
      </vt:variant>
      <vt:variant>
        <vt:lpwstr/>
      </vt:variant>
      <vt:variant>
        <vt:lpwstr>_Toc309019490</vt:lpwstr>
      </vt:variant>
      <vt:variant>
        <vt:i4>1441855</vt:i4>
      </vt:variant>
      <vt:variant>
        <vt:i4>614</vt:i4>
      </vt:variant>
      <vt:variant>
        <vt:i4>0</vt:i4>
      </vt:variant>
      <vt:variant>
        <vt:i4>5</vt:i4>
      </vt:variant>
      <vt:variant>
        <vt:lpwstr/>
      </vt:variant>
      <vt:variant>
        <vt:lpwstr>_Toc309019489</vt:lpwstr>
      </vt:variant>
      <vt:variant>
        <vt:i4>1441855</vt:i4>
      </vt:variant>
      <vt:variant>
        <vt:i4>608</vt:i4>
      </vt:variant>
      <vt:variant>
        <vt:i4>0</vt:i4>
      </vt:variant>
      <vt:variant>
        <vt:i4>5</vt:i4>
      </vt:variant>
      <vt:variant>
        <vt:lpwstr/>
      </vt:variant>
      <vt:variant>
        <vt:lpwstr>_Toc309019488</vt:lpwstr>
      </vt:variant>
      <vt:variant>
        <vt:i4>1441855</vt:i4>
      </vt:variant>
      <vt:variant>
        <vt:i4>602</vt:i4>
      </vt:variant>
      <vt:variant>
        <vt:i4>0</vt:i4>
      </vt:variant>
      <vt:variant>
        <vt:i4>5</vt:i4>
      </vt:variant>
      <vt:variant>
        <vt:lpwstr/>
      </vt:variant>
      <vt:variant>
        <vt:lpwstr>_Toc309019487</vt:lpwstr>
      </vt:variant>
      <vt:variant>
        <vt:i4>1441855</vt:i4>
      </vt:variant>
      <vt:variant>
        <vt:i4>596</vt:i4>
      </vt:variant>
      <vt:variant>
        <vt:i4>0</vt:i4>
      </vt:variant>
      <vt:variant>
        <vt:i4>5</vt:i4>
      </vt:variant>
      <vt:variant>
        <vt:lpwstr/>
      </vt:variant>
      <vt:variant>
        <vt:lpwstr>_Toc309019486</vt:lpwstr>
      </vt:variant>
      <vt:variant>
        <vt:i4>1441855</vt:i4>
      </vt:variant>
      <vt:variant>
        <vt:i4>590</vt:i4>
      </vt:variant>
      <vt:variant>
        <vt:i4>0</vt:i4>
      </vt:variant>
      <vt:variant>
        <vt:i4>5</vt:i4>
      </vt:variant>
      <vt:variant>
        <vt:lpwstr/>
      </vt:variant>
      <vt:variant>
        <vt:lpwstr>_Toc309019485</vt:lpwstr>
      </vt:variant>
      <vt:variant>
        <vt:i4>1441855</vt:i4>
      </vt:variant>
      <vt:variant>
        <vt:i4>584</vt:i4>
      </vt:variant>
      <vt:variant>
        <vt:i4>0</vt:i4>
      </vt:variant>
      <vt:variant>
        <vt:i4>5</vt:i4>
      </vt:variant>
      <vt:variant>
        <vt:lpwstr/>
      </vt:variant>
      <vt:variant>
        <vt:lpwstr>_Toc309019484</vt:lpwstr>
      </vt:variant>
      <vt:variant>
        <vt:i4>1441855</vt:i4>
      </vt:variant>
      <vt:variant>
        <vt:i4>578</vt:i4>
      </vt:variant>
      <vt:variant>
        <vt:i4>0</vt:i4>
      </vt:variant>
      <vt:variant>
        <vt:i4>5</vt:i4>
      </vt:variant>
      <vt:variant>
        <vt:lpwstr/>
      </vt:variant>
      <vt:variant>
        <vt:lpwstr>_Toc309019483</vt:lpwstr>
      </vt:variant>
      <vt:variant>
        <vt:i4>1441855</vt:i4>
      </vt:variant>
      <vt:variant>
        <vt:i4>572</vt:i4>
      </vt:variant>
      <vt:variant>
        <vt:i4>0</vt:i4>
      </vt:variant>
      <vt:variant>
        <vt:i4>5</vt:i4>
      </vt:variant>
      <vt:variant>
        <vt:lpwstr/>
      </vt:variant>
      <vt:variant>
        <vt:lpwstr>_Toc309019482</vt:lpwstr>
      </vt:variant>
      <vt:variant>
        <vt:i4>1441855</vt:i4>
      </vt:variant>
      <vt:variant>
        <vt:i4>566</vt:i4>
      </vt:variant>
      <vt:variant>
        <vt:i4>0</vt:i4>
      </vt:variant>
      <vt:variant>
        <vt:i4>5</vt:i4>
      </vt:variant>
      <vt:variant>
        <vt:lpwstr/>
      </vt:variant>
      <vt:variant>
        <vt:lpwstr>_Toc309019481</vt:lpwstr>
      </vt:variant>
      <vt:variant>
        <vt:i4>1441855</vt:i4>
      </vt:variant>
      <vt:variant>
        <vt:i4>560</vt:i4>
      </vt:variant>
      <vt:variant>
        <vt:i4>0</vt:i4>
      </vt:variant>
      <vt:variant>
        <vt:i4>5</vt:i4>
      </vt:variant>
      <vt:variant>
        <vt:lpwstr/>
      </vt:variant>
      <vt:variant>
        <vt:lpwstr>_Toc309019480</vt:lpwstr>
      </vt:variant>
      <vt:variant>
        <vt:i4>1638463</vt:i4>
      </vt:variant>
      <vt:variant>
        <vt:i4>554</vt:i4>
      </vt:variant>
      <vt:variant>
        <vt:i4>0</vt:i4>
      </vt:variant>
      <vt:variant>
        <vt:i4>5</vt:i4>
      </vt:variant>
      <vt:variant>
        <vt:lpwstr/>
      </vt:variant>
      <vt:variant>
        <vt:lpwstr>_Toc309019479</vt:lpwstr>
      </vt:variant>
      <vt:variant>
        <vt:i4>1638463</vt:i4>
      </vt:variant>
      <vt:variant>
        <vt:i4>548</vt:i4>
      </vt:variant>
      <vt:variant>
        <vt:i4>0</vt:i4>
      </vt:variant>
      <vt:variant>
        <vt:i4>5</vt:i4>
      </vt:variant>
      <vt:variant>
        <vt:lpwstr/>
      </vt:variant>
      <vt:variant>
        <vt:lpwstr>_Toc309019478</vt:lpwstr>
      </vt:variant>
      <vt:variant>
        <vt:i4>1638463</vt:i4>
      </vt:variant>
      <vt:variant>
        <vt:i4>542</vt:i4>
      </vt:variant>
      <vt:variant>
        <vt:i4>0</vt:i4>
      </vt:variant>
      <vt:variant>
        <vt:i4>5</vt:i4>
      </vt:variant>
      <vt:variant>
        <vt:lpwstr/>
      </vt:variant>
      <vt:variant>
        <vt:lpwstr>_Toc309019477</vt:lpwstr>
      </vt:variant>
      <vt:variant>
        <vt:i4>1638463</vt:i4>
      </vt:variant>
      <vt:variant>
        <vt:i4>536</vt:i4>
      </vt:variant>
      <vt:variant>
        <vt:i4>0</vt:i4>
      </vt:variant>
      <vt:variant>
        <vt:i4>5</vt:i4>
      </vt:variant>
      <vt:variant>
        <vt:lpwstr/>
      </vt:variant>
      <vt:variant>
        <vt:lpwstr>_Toc309019476</vt:lpwstr>
      </vt:variant>
      <vt:variant>
        <vt:i4>1638463</vt:i4>
      </vt:variant>
      <vt:variant>
        <vt:i4>530</vt:i4>
      </vt:variant>
      <vt:variant>
        <vt:i4>0</vt:i4>
      </vt:variant>
      <vt:variant>
        <vt:i4>5</vt:i4>
      </vt:variant>
      <vt:variant>
        <vt:lpwstr/>
      </vt:variant>
      <vt:variant>
        <vt:lpwstr>_Toc309019475</vt:lpwstr>
      </vt:variant>
      <vt:variant>
        <vt:i4>1638463</vt:i4>
      </vt:variant>
      <vt:variant>
        <vt:i4>524</vt:i4>
      </vt:variant>
      <vt:variant>
        <vt:i4>0</vt:i4>
      </vt:variant>
      <vt:variant>
        <vt:i4>5</vt:i4>
      </vt:variant>
      <vt:variant>
        <vt:lpwstr/>
      </vt:variant>
      <vt:variant>
        <vt:lpwstr>_Toc309019474</vt:lpwstr>
      </vt:variant>
      <vt:variant>
        <vt:i4>1638463</vt:i4>
      </vt:variant>
      <vt:variant>
        <vt:i4>518</vt:i4>
      </vt:variant>
      <vt:variant>
        <vt:i4>0</vt:i4>
      </vt:variant>
      <vt:variant>
        <vt:i4>5</vt:i4>
      </vt:variant>
      <vt:variant>
        <vt:lpwstr/>
      </vt:variant>
      <vt:variant>
        <vt:lpwstr>_Toc309019473</vt:lpwstr>
      </vt:variant>
      <vt:variant>
        <vt:i4>1638463</vt:i4>
      </vt:variant>
      <vt:variant>
        <vt:i4>512</vt:i4>
      </vt:variant>
      <vt:variant>
        <vt:i4>0</vt:i4>
      </vt:variant>
      <vt:variant>
        <vt:i4>5</vt:i4>
      </vt:variant>
      <vt:variant>
        <vt:lpwstr/>
      </vt:variant>
      <vt:variant>
        <vt:lpwstr>_Toc309019472</vt:lpwstr>
      </vt:variant>
      <vt:variant>
        <vt:i4>1638463</vt:i4>
      </vt:variant>
      <vt:variant>
        <vt:i4>506</vt:i4>
      </vt:variant>
      <vt:variant>
        <vt:i4>0</vt:i4>
      </vt:variant>
      <vt:variant>
        <vt:i4>5</vt:i4>
      </vt:variant>
      <vt:variant>
        <vt:lpwstr/>
      </vt:variant>
      <vt:variant>
        <vt:lpwstr>_Toc309019471</vt:lpwstr>
      </vt:variant>
      <vt:variant>
        <vt:i4>1638463</vt:i4>
      </vt:variant>
      <vt:variant>
        <vt:i4>500</vt:i4>
      </vt:variant>
      <vt:variant>
        <vt:i4>0</vt:i4>
      </vt:variant>
      <vt:variant>
        <vt:i4>5</vt:i4>
      </vt:variant>
      <vt:variant>
        <vt:lpwstr/>
      </vt:variant>
      <vt:variant>
        <vt:lpwstr>_Toc309019470</vt:lpwstr>
      </vt:variant>
      <vt:variant>
        <vt:i4>1572927</vt:i4>
      </vt:variant>
      <vt:variant>
        <vt:i4>494</vt:i4>
      </vt:variant>
      <vt:variant>
        <vt:i4>0</vt:i4>
      </vt:variant>
      <vt:variant>
        <vt:i4>5</vt:i4>
      </vt:variant>
      <vt:variant>
        <vt:lpwstr/>
      </vt:variant>
      <vt:variant>
        <vt:lpwstr>_Toc309019469</vt:lpwstr>
      </vt:variant>
      <vt:variant>
        <vt:i4>1572927</vt:i4>
      </vt:variant>
      <vt:variant>
        <vt:i4>488</vt:i4>
      </vt:variant>
      <vt:variant>
        <vt:i4>0</vt:i4>
      </vt:variant>
      <vt:variant>
        <vt:i4>5</vt:i4>
      </vt:variant>
      <vt:variant>
        <vt:lpwstr/>
      </vt:variant>
      <vt:variant>
        <vt:lpwstr>_Toc309019468</vt:lpwstr>
      </vt:variant>
      <vt:variant>
        <vt:i4>1572927</vt:i4>
      </vt:variant>
      <vt:variant>
        <vt:i4>482</vt:i4>
      </vt:variant>
      <vt:variant>
        <vt:i4>0</vt:i4>
      </vt:variant>
      <vt:variant>
        <vt:i4>5</vt:i4>
      </vt:variant>
      <vt:variant>
        <vt:lpwstr/>
      </vt:variant>
      <vt:variant>
        <vt:lpwstr>_Toc309019467</vt:lpwstr>
      </vt:variant>
      <vt:variant>
        <vt:i4>1572927</vt:i4>
      </vt:variant>
      <vt:variant>
        <vt:i4>476</vt:i4>
      </vt:variant>
      <vt:variant>
        <vt:i4>0</vt:i4>
      </vt:variant>
      <vt:variant>
        <vt:i4>5</vt:i4>
      </vt:variant>
      <vt:variant>
        <vt:lpwstr/>
      </vt:variant>
      <vt:variant>
        <vt:lpwstr>_Toc309019466</vt:lpwstr>
      </vt:variant>
      <vt:variant>
        <vt:i4>1572927</vt:i4>
      </vt:variant>
      <vt:variant>
        <vt:i4>470</vt:i4>
      </vt:variant>
      <vt:variant>
        <vt:i4>0</vt:i4>
      </vt:variant>
      <vt:variant>
        <vt:i4>5</vt:i4>
      </vt:variant>
      <vt:variant>
        <vt:lpwstr/>
      </vt:variant>
      <vt:variant>
        <vt:lpwstr>_Toc309019465</vt:lpwstr>
      </vt:variant>
      <vt:variant>
        <vt:i4>1572927</vt:i4>
      </vt:variant>
      <vt:variant>
        <vt:i4>464</vt:i4>
      </vt:variant>
      <vt:variant>
        <vt:i4>0</vt:i4>
      </vt:variant>
      <vt:variant>
        <vt:i4>5</vt:i4>
      </vt:variant>
      <vt:variant>
        <vt:lpwstr/>
      </vt:variant>
      <vt:variant>
        <vt:lpwstr>_Toc309019464</vt:lpwstr>
      </vt:variant>
      <vt:variant>
        <vt:i4>1572927</vt:i4>
      </vt:variant>
      <vt:variant>
        <vt:i4>458</vt:i4>
      </vt:variant>
      <vt:variant>
        <vt:i4>0</vt:i4>
      </vt:variant>
      <vt:variant>
        <vt:i4>5</vt:i4>
      </vt:variant>
      <vt:variant>
        <vt:lpwstr/>
      </vt:variant>
      <vt:variant>
        <vt:lpwstr>_Toc309019463</vt:lpwstr>
      </vt:variant>
      <vt:variant>
        <vt:i4>1572927</vt:i4>
      </vt:variant>
      <vt:variant>
        <vt:i4>452</vt:i4>
      </vt:variant>
      <vt:variant>
        <vt:i4>0</vt:i4>
      </vt:variant>
      <vt:variant>
        <vt:i4>5</vt:i4>
      </vt:variant>
      <vt:variant>
        <vt:lpwstr/>
      </vt:variant>
      <vt:variant>
        <vt:lpwstr>_Toc309019462</vt:lpwstr>
      </vt:variant>
      <vt:variant>
        <vt:i4>1572927</vt:i4>
      </vt:variant>
      <vt:variant>
        <vt:i4>446</vt:i4>
      </vt:variant>
      <vt:variant>
        <vt:i4>0</vt:i4>
      </vt:variant>
      <vt:variant>
        <vt:i4>5</vt:i4>
      </vt:variant>
      <vt:variant>
        <vt:lpwstr/>
      </vt:variant>
      <vt:variant>
        <vt:lpwstr>_Toc309019461</vt:lpwstr>
      </vt:variant>
      <vt:variant>
        <vt:i4>1572927</vt:i4>
      </vt:variant>
      <vt:variant>
        <vt:i4>440</vt:i4>
      </vt:variant>
      <vt:variant>
        <vt:i4>0</vt:i4>
      </vt:variant>
      <vt:variant>
        <vt:i4>5</vt:i4>
      </vt:variant>
      <vt:variant>
        <vt:lpwstr/>
      </vt:variant>
      <vt:variant>
        <vt:lpwstr>_Toc309019460</vt:lpwstr>
      </vt:variant>
      <vt:variant>
        <vt:i4>1769535</vt:i4>
      </vt:variant>
      <vt:variant>
        <vt:i4>434</vt:i4>
      </vt:variant>
      <vt:variant>
        <vt:i4>0</vt:i4>
      </vt:variant>
      <vt:variant>
        <vt:i4>5</vt:i4>
      </vt:variant>
      <vt:variant>
        <vt:lpwstr/>
      </vt:variant>
      <vt:variant>
        <vt:lpwstr>_Toc309019459</vt:lpwstr>
      </vt:variant>
      <vt:variant>
        <vt:i4>1769535</vt:i4>
      </vt:variant>
      <vt:variant>
        <vt:i4>428</vt:i4>
      </vt:variant>
      <vt:variant>
        <vt:i4>0</vt:i4>
      </vt:variant>
      <vt:variant>
        <vt:i4>5</vt:i4>
      </vt:variant>
      <vt:variant>
        <vt:lpwstr/>
      </vt:variant>
      <vt:variant>
        <vt:lpwstr>_Toc309019458</vt:lpwstr>
      </vt:variant>
      <vt:variant>
        <vt:i4>1769535</vt:i4>
      </vt:variant>
      <vt:variant>
        <vt:i4>422</vt:i4>
      </vt:variant>
      <vt:variant>
        <vt:i4>0</vt:i4>
      </vt:variant>
      <vt:variant>
        <vt:i4>5</vt:i4>
      </vt:variant>
      <vt:variant>
        <vt:lpwstr/>
      </vt:variant>
      <vt:variant>
        <vt:lpwstr>_Toc309019457</vt:lpwstr>
      </vt:variant>
      <vt:variant>
        <vt:i4>1769535</vt:i4>
      </vt:variant>
      <vt:variant>
        <vt:i4>416</vt:i4>
      </vt:variant>
      <vt:variant>
        <vt:i4>0</vt:i4>
      </vt:variant>
      <vt:variant>
        <vt:i4>5</vt:i4>
      </vt:variant>
      <vt:variant>
        <vt:lpwstr/>
      </vt:variant>
      <vt:variant>
        <vt:lpwstr>_Toc309019456</vt:lpwstr>
      </vt:variant>
      <vt:variant>
        <vt:i4>1769535</vt:i4>
      </vt:variant>
      <vt:variant>
        <vt:i4>410</vt:i4>
      </vt:variant>
      <vt:variant>
        <vt:i4>0</vt:i4>
      </vt:variant>
      <vt:variant>
        <vt:i4>5</vt:i4>
      </vt:variant>
      <vt:variant>
        <vt:lpwstr/>
      </vt:variant>
      <vt:variant>
        <vt:lpwstr>_Toc309019455</vt:lpwstr>
      </vt:variant>
      <vt:variant>
        <vt:i4>1769535</vt:i4>
      </vt:variant>
      <vt:variant>
        <vt:i4>404</vt:i4>
      </vt:variant>
      <vt:variant>
        <vt:i4>0</vt:i4>
      </vt:variant>
      <vt:variant>
        <vt:i4>5</vt:i4>
      </vt:variant>
      <vt:variant>
        <vt:lpwstr/>
      </vt:variant>
      <vt:variant>
        <vt:lpwstr>_Toc309019454</vt:lpwstr>
      </vt:variant>
      <vt:variant>
        <vt:i4>1769535</vt:i4>
      </vt:variant>
      <vt:variant>
        <vt:i4>398</vt:i4>
      </vt:variant>
      <vt:variant>
        <vt:i4>0</vt:i4>
      </vt:variant>
      <vt:variant>
        <vt:i4>5</vt:i4>
      </vt:variant>
      <vt:variant>
        <vt:lpwstr/>
      </vt:variant>
      <vt:variant>
        <vt:lpwstr>_Toc309019453</vt:lpwstr>
      </vt:variant>
      <vt:variant>
        <vt:i4>1769535</vt:i4>
      </vt:variant>
      <vt:variant>
        <vt:i4>392</vt:i4>
      </vt:variant>
      <vt:variant>
        <vt:i4>0</vt:i4>
      </vt:variant>
      <vt:variant>
        <vt:i4>5</vt:i4>
      </vt:variant>
      <vt:variant>
        <vt:lpwstr/>
      </vt:variant>
      <vt:variant>
        <vt:lpwstr>_Toc309019452</vt:lpwstr>
      </vt:variant>
      <vt:variant>
        <vt:i4>1769535</vt:i4>
      </vt:variant>
      <vt:variant>
        <vt:i4>386</vt:i4>
      </vt:variant>
      <vt:variant>
        <vt:i4>0</vt:i4>
      </vt:variant>
      <vt:variant>
        <vt:i4>5</vt:i4>
      </vt:variant>
      <vt:variant>
        <vt:lpwstr/>
      </vt:variant>
      <vt:variant>
        <vt:lpwstr>_Toc309019451</vt:lpwstr>
      </vt:variant>
      <vt:variant>
        <vt:i4>1769535</vt:i4>
      </vt:variant>
      <vt:variant>
        <vt:i4>380</vt:i4>
      </vt:variant>
      <vt:variant>
        <vt:i4>0</vt:i4>
      </vt:variant>
      <vt:variant>
        <vt:i4>5</vt:i4>
      </vt:variant>
      <vt:variant>
        <vt:lpwstr/>
      </vt:variant>
      <vt:variant>
        <vt:lpwstr>_Toc309019450</vt:lpwstr>
      </vt:variant>
      <vt:variant>
        <vt:i4>1703999</vt:i4>
      </vt:variant>
      <vt:variant>
        <vt:i4>374</vt:i4>
      </vt:variant>
      <vt:variant>
        <vt:i4>0</vt:i4>
      </vt:variant>
      <vt:variant>
        <vt:i4>5</vt:i4>
      </vt:variant>
      <vt:variant>
        <vt:lpwstr/>
      </vt:variant>
      <vt:variant>
        <vt:lpwstr>_Toc309019449</vt:lpwstr>
      </vt:variant>
      <vt:variant>
        <vt:i4>1703999</vt:i4>
      </vt:variant>
      <vt:variant>
        <vt:i4>368</vt:i4>
      </vt:variant>
      <vt:variant>
        <vt:i4>0</vt:i4>
      </vt:variant>
      <vt:variant>
        <vt:i4>5</vt:i4>
      </vt:variant>
      <vt:variant>
        <vt:lpwstr/>
      </vt:variant>
      <vt:variant>
        <vt:lpwstr>_Toc309019448</vt:lpwstr>
      </vt:variant>
      <vt:variant>
        <vt:i4>1703999</vt:i4>
      </vt:variant>
      <vt:variant>
        <vt:i4>362</vt:i4>
      </vt:variant>
      <vt:variant>
        <vt:i4>0</vt:i4>
      </vt:variant>
      <vt:variant>
        <vt:i4>5</vt:i4>
      </vt:variant>
      <vt:variant>
        <vt:lpwstr/>
      </vt:variant>
      <vt:variant>
        <vt:lpwstr>_Toc309019447</vt:lpwstr>
      </vt:variant>
      <vt:variant>
        <vt:i4>1703999</vt:i4>
      </vt:variant>
      <vt:variant>
        <vt:i4>356</vt:i4>
      </vt:variant>
      <vt:variant>
        <vt:i4>0</vt:i4>
      </vt:variant>
      <vt:variant>
        <vt:i4>5</vt:i4>
      </vt:variant>
      <vt:variant>
        <vt:lpwstr/>
      </vt:variant>
      <vt:variant>
        <vt:lpwstr>_Toc309019446</vt:lpwstr>
      </vt:variant>
      <vt:variant>
        <vt:i4>1703999</vt:i4>
      </vt:variant>
      <vt:variant>
        <vt:i4>350</vt:i4>
      </vt:variant>
      <vt:variant>
        <vt:i4>0</vt:i4>
      </vt:variant>
      <vt:variant>
        <vt:i4>5</vt:i4>
      </vt:variant>
      <vt:variant>
        <vt:lpwstr/>
      </vt:variant>
      <vt:variant>
        <vt:lpwstr>_Toc309019445</vt:lpwstr>
      </vt:variant>
      <vt:variant>
        <vt:i4>1703999</vt:i4>
      </vt:variant>
      <vt:variant>
        <vt:i4>344</vt:i4>
      </vt:variant>
      <vt:variant>
        <vt:i4>0</vt:i4>
      </vt:variant>
      <vt:variant>
        <vt:i4>5</vt:i4>
      </vt:variant>
      <vt:variant>
        <vt:lpwstr/>
      </vt:variant>
      <vt:variant>
        <vt:lpwstr>_Toc309019444</vt:lpwstr>
      </vt:variant>
      <vt:variant>
        <vt:i4>1703999</vt:i4>
      </vt:variant>
      <vt:variant>
        <vt:i4>338</vt:i4>
      </vt:variant>
      <vt:variant>
        <vt:i4>0</vt:i4>
      </vt:variant>
      <vt:variant>
        <vt:i4>5</vt:i4>
      </vt:variant>
      <vt:variant>
        <vt:lpwstr/>
      </vt:variant>
      <vt:variant>
        <vt:lpwstr>_Toc309019443</vt:lpwstr>
      </vt:variant>
      <vt:variant>
        <vt:i4>1703999</vt:i4>
      </vt:variant>
      <vt:variant>
        <vt:i4>332</vt:i4>
      </vt:variant>
      <vt:variant>
        <vt:i4>0</vt:i4>
      </vt:variant>
      <vt:variant>
        <vt:i4>5</vt:i4>
      </vt:variant>
      <vt:variant>
        <vt:lpwstr/>
      </vt:variant>
      <vt:variant>
        <vt:lpwstr>_Toc309019442</vt:lpwstr>
      </vt:variant>
      <vt:variant>
        <vt:i4>1703999</vt:i4>
      </vt:variant>
      <vt:variant>
        <vt:i4>326</vt:i4>
      </vt:variant>
      <vt:variant>
        <vt:i4>0</vt:i4>
      </vt:variant>
      <vt:variant>
        <vt:i4>5</vt:i4>
      </vt:variant>
      <vt:variant>
        <vt:lpwstr/>
      </vt:variant>
      <vt:variant>
        <vt:lpwstr>_Toc309019441</vt:lpwstr>
      </vt:variant>
      <vt:variant>
        <vt:i4>1703999</vt:i4>
      </vt:variant>
      <vt:variant>
        <vt:i4>320</vt:i4>
      </vt:variant>
      <vt:variant>
        <vt:i4>0</vt:i4>
      </vt:variant>
      <vt:variant>
        <vt:i4>5</vt:i4>
      </vt:variant>
      <vt:variant>
        <vt:lpwstr/>
      </vt:variant>
      <vt:variant>
        <vt:lpwstr>_Toc309019440</vt:lpwstr>
      </vt:variant>
      <vt:variant>
        <vt:i4>1900607</vt:i4>
      </vt:variant>
      <vt:variant>
        <vt:i4>314</vt:i4>
      </vt:variant>
      <vt:variant>
        <vt:i4>0</vt:i4>
      </vt:variant>
      <vt:variant>
        <vt:i4>5</vt:i4>
      </vt:variant>
      <vt:variant>
        <vt:lpwstr/>
      </vt:variant>
      <vt:variant>
        <vt:lpwstr>_Toc309019439</vt:lpwstr>
      </vt:variant>
      <vt:variant>
        <vt:i4>1900607</vt:i4>
      </vt:variant>
      <vt:variant>
        <vt:i4>308</vt:i4>
      </vt:variant>
      <vt:variant>
        <vt:i4>0</vt:i4>
      </vt:variant>
      <vt:variant>
        <vt:i4>5</vt:i4>
      </vt:variant>
      <vt:variant>
        <vt:lpwstr/>
      </vt:variant>
      <vt:variant>
        <vt:lpwstr>_Toc309019438</vt:lpwstr>
      </vt:variant>
      <vt:variant>
        <vt:i4>1900607</vt:i4>
      </vt:variant>
      <vt:variant>
        <vt:i4>302</vt:i4>
      </vt:variant>
      <vt:variant>
        <vt:i4>0</vt:i4>
      </vt:variant>
      <vt:variant>
        <vt:i4>5</vt:i4>
      </vt:variant>
      <vt:variant>
        <vt:lpwstr/>
      </vt:variant>
      <vt:variant>
        <vt:lpwstr>_Toc309019437</vt:lpwstr>
      </vt:variant>
      <vt:variant>
        <vt:i4>1900607</vt:i4>
      </vt:variant>
      <vt:variant>
        <vt:i4>296</vt:i4>
      </vt:variant>
      <vt:variant>
        <vt:i4>0</vt:i4>
      </vt:variant>
      <vt:variant>
        <vt:i4>5</vt:i4>
      </vt:variant>
      <vt:variant>
        <vt:lpwstr/>
      </vt:variant>
      <vt:variant>
        <vt:lpwstr>_Toc309019436</vt:lpwstr>
      </vt:variant>
      <vt:variant>
        <vt:i4>1900607</vt:i4>
      </vt:variant>
      <vt:variant>
        <vt:i4>290</vt:i4>
      </vt:variant>
      <vt:variant>
        <vt:i4>0</vt:i4>
      </vt:variant>
      <vt:variant>
        <vt:i4>5</vt:i4>
      </vt:variant>
      <vt:variant>
        <vt:lpwstr/>
      </vt:variant>
      <vt:variant>
        <vt:lpwstr>_Toc309019435</vt:lpwstr>
      </vt:variant>
      <vt:variant>
        <vt:i4>1900607</vt:i4>
      </vt:variant>
      <vt:variant>
        <vt:i4>284</vt:i4>
      </vt:variant>
      <vt:variant>
        <vt:i4>0</vt:i4>
      </vt:variant>
      <vt:variant>
        <vt:i4>5</vt:i4>
      </vt:variant>
      <vt:variant>
        <vt:lpwstr/>
      </vt:variant>
      <vt:variant>
        <vt:lpwstr>_Toc309019434</vt:lpwstr>
      </vt:variant>
      <vt:variant>
        <vt:i4>1900607</vt:i4>
      </vt:variant>
      <vt:variant>
        <vt:i4>278</vt:i4>
      </vt:variant>
      <vt:variant>
        <vt:i4>0</vt:i4>
      </vt:variant>
      <vt:variant>
        <vt:i4>5</vt:i4>
      </vt:variant>
      <vt:variant>
        <vt:lpwstr/>
      </vt:variant>
      <vt:variant>
        <vt:lpwstr>_Toc309019433</vt:lpwstr>
      </vt:variant>
      <vt:variant>
        <vt:i4>1900607</vt:i4>
      </vt:variant>
      <vt:variant>
        <vt:i4>272</vt:i4>
      </vt:variant>
      <vt:variant>
        <vt:i4>0</vt:i4>
      </vt:variant>
      <vt:variant>
        <vt:i4>5</vt:i4>
      </vt:variant>
      <vt:variant>
        <vt:lpwstr/>
      </vt:variant>
      <vt:variant>
        <vt:lpwstr>_Toc309019432</vt:lpwstr>
      </vt:variant>
      <vt:variant>
        <vt:i4>1900607</vt:i4>
      </vt:variant>
      <vt:variant>
        <vt:i4>266</vt:i4>
      </vt:variant>
      <vt:variant>
        <vt:i4>0</vt:i4>
      </vt:variant>
      <vt:variant>
        <vt:i4>5</vt:i4>
      </vt:variant>
      <vt:variant>
        <vt:lpwstr/>
      </vt:variant>
      <vt:variant>
        <vt:lpwstr>_Toc309019431</vt:lpwstr>
      </vt:variant>
      <vt:variant>
        <vt:i4>1900607</vt:i4>
      </vt:variant>
      <vt:variant>
        <vt:i4>260</vt:i4>
      </vt:variant>
      <vt:variant>
        <vt:i4>0</vt:i4>
      </vt:variant>
      <vt:variant>
        <vt:i4>5</vt:i4>
      </vt:variant>
      <vt:variant>
        <vt:lpwstr/>
      </vt:variant>
      <vt:variant>
        <vt:lpwstr>_Toc309019430</vt:lpwstr>
      </vt:variant>
      <vt:variant>
        <vt:i4>1835071</vt:i4>
      </vt:variant>
      <vt:variant>
        <vt:i4>254</vt:i4>
      </vt:variant>
      <vt:variant>
        <vt:i4>0</vt:i4>
      </vt:variant>
      <vt:variant>
        <vt:i4>5</vt:i4>
      </vt:variant>
      <vt:variant>
        <vt:lpwstr/>
      </vt:variant>
      <vt:variant>
        <vt:lpwstr>_Toc309019429</vt:lpwstr>
      </vt:variant>
      <vt:variant>
        <vt:i4>1835071</vt:i4>
      </vt:variant>
      <vt:variant>
        <vt:i4>248</vt:i4>
      </vt:variant>
      <vt:variant>
        <vt:i4>0</vt:i4>
      </vt:variant>
      <vt:variant>
        <vt:i4>5</vt:i4>
      </vt:variant>
      <vt:variant>
        <vt:lpwstr/>
      </vt:variant>
      <vt:variant>
        <vt:lpwstr>_Toc309019428</vt:lpwstr>
      </vt:variant>
      <vt:variant>
        <vt:i4>1835071</vt:i4>
      </vt:variant>
      <vt:variant>
        <vt:i4>242</vt:i4>
      </vt:variant>
      <vt:variant>
        <vt:i4>0</vt:i4>
      </vt:variant>
      <vt:variant>
        <vt:i4>5</vt:i4>
      </vt:variant>
      <vt:variant>
        <vt:lpwstr/>
      </vt:variant>
      <vt:variant>
        <vt:lpwstr>_Toc309019427</vt:lpwstr>
      </vt:variant>
      <vt:variant>
        <vt:i4>1835071</vt:i4>
      </vt:variant>
      <vt:variant>
        <vt:i4>236</vt:i4>
      </vt:variant>
      <vt:variant>
        <vt:i4>0</vt:i4>
      </vt:variant>
      <vt:variant>
        <vt:i4>5</vt:i4>
      </vt:variant>
      <vt:variant>
        <vt:lpwstr/>
      </vt:variant>
      <vt:variant>
        <vt:lpwstr>_Toc309019426</vt:lpwstr>
      </vt:variant>
      <vt:variant>
        <vt:i4>1835071</vt:i4>
      </vt:variant>
      <vt:variant>
        <vt:i4>230</vt:i4>
      </vt:variant>
      <vt:variant>
        <vt:i4>0</vt:i4>
      </vt:variant>
      <vt:variant>
        <vt:i4>5</vt:i4>
      </vt:variant>
      <vt:variant>
        <vt:lpwstr/>
      </vt:variant>
      <vt:variant>
        <vt:lpwstr>_Toc309019425</vt:lpwstr>
      </vt:variant>
      <vt:variant>
        <vt:i4>1835071</vt:i4>
      </vt:variant>
      <vt:variant>
        <vt:i4>224</vt:i4>
      </vt:variant>
      <vt:variant>
        <vt:i4>0</vt:i4>
      </vt:variant>
      <vt:variant>
        <vt:i4>5</vt:i4>
      </vt:variant>
      <vt:variant>
        <vt:lpwstr/>
      </vt:variant>
      <vt:variant>
        <vt:lpwstr>_Toc309019424</vt:lpwstr>
      </vt:variant>
      <vt:variant>
        <vt:i4>1835071</vt:i4>
      </vt:variant>
      <vt:variant>
        <vt:i4>218</vt:i4>
      </vt:variant>
      <vt:variant>
        <vt:i4>0</vt:i4>
      </vt:variant>
      <vt:variant>
        <vt:i4>5</vt:i4>
      </vt:variant>
      <vt:variant>
        <vt:lpwstr/>
      </vt:variant>
      <vt:variant>
        <vt:lpwstr>_Toc309019423</vt:lpwstr>
      </vt:variant>
      <vt:variant>
        <vt:i4>1835071</vt:i4>
      </vt:variant>
      <vt:variant>
        <vt:i4>212</vt:i4>
      </vt:variant>
      <vt:variant>
        <vt:i4>0</vt:i4>
      </vt:variant>
      <vt:variant>
        <vt:i4>5</vt:i4>
      </vt:variant>
      <vt:variant>
        <vt:lpwstr/>
      </vt:variant>
      <vt:variant>
        <vt:lpwstr>_Toc309019422</vt:lpwstr>
      </vt:variant>
      <vt:variant>
        <vt:i4>1835071</vt:i4>
      </vt:variant>
      <vt:variant>
        <vt:i4>206</vt:i4>
      </vt:variant>
      <vt:variant>
        <vt:i4>0</vt:i4>
      </vt:variant>
      <vt:variant>
        <vt:i4>5</vt:i4>
      </vt:variant>
      <vt:variant>
        <vt:lpwstr/>
      </vt:variant>
      <vt:variant>
        <vt:lpwstr>_Toc309019421</vt:lpwstr>
      </vt:variant>
      <vt:variant>
        <vt:i4>1835071</vt:i4>
      </vt:variant>
      <vt:variant>
        <vt:i4>200</vt:i4>
      </vt:variant>
      <vt:variant>
        <vt:i4>0</vt:i4>
      </vt:variant>
      <vt:variant>
        <vt:i4>5</vt:i4>
      </vt:variant>
      <vt:variant>
        <vt:lpwstr/>
      </vt:variant>
      <vt:variant>
        <vt:lpwstr>_Toc309019420</vt:lpwstr>
      </vt:variant>
      <vt:variant>
        <vt:i4>2031679</vt:i4>
      </vt:variant>
      <vt:variant>
        <vt:i4>194</vt:i4>
      </vt:variant>
      <vt:variant>
        <vt:i4>0</vt:i4>
      </vt:variant>
      <vt:variant>
        <vt:i4>5</vt:i4>
      </vt:variant>
      <vt:variant>
        <vt:lpwstr/>
      </vt:variant>
      <vt:variant>
        <vt:lpwstr>_Toc309019419</vt:lpwstr>
      </vt:variant>
      <vt:variant>
        <vt:i4>2031679</vt:i4>
      </vt:variant>
      <vt:variant>
        <vt:i4>188</vt:i4>
      </vt:variant>
      <vt:variant>
        <vt:i4>0</vt:i4>
      </vt:variant>
      <vt:variant>
        <vt:i4>5</vt:i4>
      </vt:variant>
      <vt:variant>
        <vt:lpwstr/>
      </vt:variant>
      <vt:variant>
        <vt:lpwstr>_Toc309019418</vt:lpwstr>
      </vt:variant>
      <vt:variant>
        <vt:i4>2031679</vt:i4>
      </vt:variant>
      <vt:variant>
        <vt:i4>182</vt:i4>
      </vt:variant>
      <vt:variant>
        <vt:i4>0</vt:i4>
      </vt:variant>
      <vt:variant>
        <vt:i4>5</vt:i4>
      </vt:variant>
      <vt:variant>
        <vt:lpwstr/>
      </vt:variant>
      <vt:variant>
        <vt:lpwstr>_Toc309019417</vt:lpwstr>
      </vt:variant>
      <vt:variant>
        <vt:i4>2031679</vt:i4>
      </vt:variant>
      <vt:variant>
        <vt:i4>176</vt:i4>
      </vt:variant>
      <vt:variant>
        <vt:i4>0</vt:i4>
      </vt:variant>
      <vt:variant>
        <vt:i4>5</vt:i4>
      </vt:variant>
      <vt:variant>
        <vt:lpwstr/>
      </vt:variant>
      <vt:variant>
        <vt:lpwstr>_Toc309019416</vt:lpwstr>
      </vt:variant>
      <vt:variant>
        <vt:i4>2031679</vt:i4>
      </vt:variant>
      <vt:variant>
        <vt:i4>170</vt:i4>
      </vt:variant>
      <vt:variant>
        <vt:i4>0</vt:i4>
      </vt:variant>
      <vt:variant>
        <vt:i4>5</vt:i4>
      </vt:variant>
      <vt:variant>
        <vt:lpwstr/>
      </vt:variant>
      <vt:variant>
        <vt:lpwstr>_Toc309019415</vt:lpwstr>
      </vt:variant>
      <vt:variant>
        <vt:i4>2031679</vt:i4>
      </vt:variant>
      <vt:variant>
        <vt:i4>164</vt:i4>
      </vt:variant>
      <vt:variant>
        <vt:i4>0</vt:i4>
      </vt:variant>
      <vt:variant>
        <vt:i4>5</vt:i4>
      </vt:variant>
      <vt:variant>
        <vt:lpwstr/>
      </vt:variant>
      <vt:variant>
        <vt:lpwstr>_Toc309019414</vt:lpwstr>
      </vt:variant>
      <vt:variant>
        <vt:i4>2031679</vt:i4>
      </vt:variant>
      <vt:variant>
        <vt:i4>158</vt:i4>
      </vt:variant>
      <vt:variant>
        <vt:i4>0</vt:i4>
      </vt:variant>
      <vt:variant>
        <vt:i4>5</vt:i4>
      </vt:variant>
      <vt:variant>
        <vt:lpwstr/>
      </vt:variant>
      <vt:variant>
        <vt:lpwstr>_Toc309019413</vt:lpwstr>
      </vt:variant>
      <vt:variant>
        <vt:i4>2031679</vt:i4>
      </vt:variant>
      <vt:variant>
        <vt:i4>152</vt:i4>
      </vt:variant>
      <vt:variant>
        <vt:i4>0</vt:i4>
      </vt:variant>
      <vt:variant>
        <vt:i4>5</vt:i4>
      </vt:variant>
      <vt:variant>
        <vt:lpwstr/>
      </vt:variant>
      <vt:variant>
        <vt:lpwstr>_Toc309019412</vt:lpwstr>
      </vt:variant>
      <vt:variant>
        <vt:i4>2031679</vt:i4>
      </vt:variant>
      <vt:variant>
        <vt:i4>146</vt:i4>
      </vt:variant>
      <vt:variant>
        <vt:i4>0</vt:i4>
      </vt:variant>
      <vt:variant>
        <vt:i4>5</vt:i4>
      </vt:variant>
      <vt:variant>
        <vt:lpwstr/>
      </vt:variant>
      <vt:variant>
        <vt:lpwstr>_Toc309019411</vt:lpwstr>
      </vt:variant>
      <vt:variant>
        <vt:i4>2031679</vt:i4>
      </vt:variant>
      <vt:variant>
        <vt:i4>140</vt:i4>
      </vt:variant>
      <vt:variant>
        <vt:i4>0</vt:i4>
      </vt:variant>
      <vt:variant>
        <vt:i4>5</vt:i4>
      </vt:variant>
      <vt:variant>
        <vt:lpwstr/>
      </vt:variant>
      <vt:variant>
        <vt:lpwstr>_Toc309019410</vt:lpwstr>
      </vt:variant>
      <vt:variant>
        <vt:i4>1966143</vt:i4>
      </vt:variant>
      <vt:variant>
        <vt:i4>134</vt:i4>
      </vt:variant>
      <vt:variant>
        <vt:i4>0</vt:i4>
      </vt:variant>
      <vt:variant>
        <vt:i4>5</vt:i4>
      </vt:variant>
      <vt:variant>
        <vt:lpwstr/>
      </vt:variant>
      <vt:variant>
        <vt:lpwstr>_Toc309019409</vt:lpwstr>
      </vt:variant>
      <vt:variant>
        <vt:i4>1966143</vt:i4>
      </vt:variant>
      <vt:variant>
        <vt:i4>128</vt:i4>
      </vt:variant>
      <vt:variant>
        <vt:i4>0</vt:i4>
      </vt:variant>
      <vt:variant>
        <vt:i4>5</vt:i4>
      </vt:variant>
      <vt:variant>
        <vt:lpwstr/>
      </vt:variant>
      <vt:variant>
        <vt:lpwstr>_Toc309019408</vt:lpwstr>
      </vt:variant>
      <vt:variant>
        <vt:i4>1966143</vt:i4>
      </vt:variant>
      <vt:variant>
        <vt:i4>122</vt:i4>
      </vt:variant>
      <vt:variant>
        <vt:i4>0</vt:i4>
      </vt:variant>
      <vt:variant>
        <vt:i4>5</vt:i4>
      </vt:variant>
      <vt:variant>
        <vt:lpwstr/>
      </vt:variant>
      <vt:variant>
        <vt:lpwstr>_Toc309019407</vt:lpwstr>
      </vt:variant>
      <vt:variant>
        <vt:i4>1966143</vt:i4>
      </vt:variant>
      <vt:variant>
        <vt:i4>116</vt:i4>
      </vt:variant>
      <vt:variant>
        <vt:i4>0</vt:i4>
      </vt:variant>
      <vt:variant>
        <vt:i4>5</vt:i4>
      </vt:variant>
      <vt:variant>
        <vt:lpwstr/>
      </vt:variant>
      <vt:variant>
        <vt:lpwstr>_Toc309019406</vt:lpwstr>
      </vt:variant>
      <vt:variant>
        <vt:i4>1966143</vt:i4>
      </vt:variant>
      <vt:variant>
        <vt:i4>110</vt:i4>
      </vt:variant>
      <vt:variant>
        <vt:i4>0</vt:i4>
      </vt:variant>
      <vt:variant>
        <vt:i4>5</vt:i4>
      </vt:variant>
      <vt:variant>
        <vt:lpwstr/>
      </vt:variant>
      <vt:variant>
        <vt:lpwstr>_Toc309019405</vt:lpwstr>
      </vt:variant>
      <vt:variant>
        <vt:i4>1966143</vt:i4>
      </vt:variant>
      <vt:variant>
        <vt:i4>104</vt:i4>
      </vt:variant>
      <vt:variant>
        <vt:i4>0</vt:i4>
      </vt:variant>
      <vt:variant>
        <vt:i4>5</vt:i4>
      </vt:variant>
      <vt:variant>
        <vt:lpwstr/>
      </vt:variant>
      <vt:variant>
        <vt:lpwstr>_Toc309019404</vt:lpwstr>
      </vt:variant>
      <vt:variant>
        <vt:i4>1966143</vt:i4>
      </vt:variant>
      <vt:variant>
        <vt:i4>98</vt:i4>
      </vt:variant>
      <vt:variant>
        <vt:i4>0</vt:i4>
      </vt:variant>
      <vt:variant>
        <vt:i4>5</vt:i4>
      </vt:variant>
      <vt:variant>
        <vt:lpwstr/>
      </vt:variant>
      <vt:variant>
        <vt:lpwstr>_Toc309019403</vt:lpwstr>
      </vt:variant>
      <vt:variant>
        <vt:i4>1966143</vt:i4>
      </vt:variant>
      <vt:variant>
        <vt:i4>92</vt:i4>
      </vt:variant>
      <vt:variant>
        <vt:i4>0</vt:i4>
      </vt:variant>
      <vt:variant>
        <vt:i4>5</vt:i4>
      </vt:variant>
      <vt:variant>
        <vt:lpwstr/>
      </vt:variant>
      <vt:variant>
        <vt:lpwstr>_Toc309019402</vt:lpwstr>
      </vt:variant>
      <vt:variant>
        <vt:i4>1966143</vt:i4>
      </vt:variant>
      <vt:variant>
        <vt:i4>86</vt:i4>
      </vt:variant>
      <vt:variant>
        <vt:i4>0</vt:i4>
      </vt:variant>
      <vt:variant>
        <vt:i4>5</vt:i4>
      </vt:variant>
      <vt:variant>
        <vt:lpwstr/>
      </vt:variant>
      <vt:variant>
        <vt:lpwstr>_Toc309019401</vt:lpwstr>
      </vt:variant>
      <vt:variant>
        <vt:i4>1966143</vt:i4>
      </vt:variant>
      <vt:variant>
        <vt:i4>80</vt:i4>
      </vt:variant>
      <vt:variant>
        <vt:i4>0</vt:i4>
      </vt:variant>
      <vt:variant>
        <vt:i4>5</vt:i4>
      </vt:variant>
      <vt:variant>
        <vt:lpwstr/>
      </vt:variant>
      <vt:variant>
        <vt:lpwstr>_Toc309019400</vt:lpwstr>
      </vt:variant>
      <vt:variant>
        <vt:i4>1507384</vt:i4>
      </vt:variant>
      <vt:variant>
        <vt:i4>74</vt:i4>
      </vt:variant>
      <vt:variant>
        <vt:i4>0</vt:i4>
      </vt:variant>
      <vt:variant>
        <vt:i4>5</vt:i4>
      </vt:variant>
      <vt:variant>
        <vt:lpwstr/>
      </vt:variant>
      <vt:variant>
        <vt:lpwstr>_Toc309019399</vt:lpwstr>
      </vt:variant>
      <vt:variant>
        <vt:i4>1507384</vt:i4>
      </vt:variant>
      <vt:variant>
        <vt:i4>68</vt:i4>
      </vt:variant>
      <vt:variant>
        <vt:i4>0</vt:i4>
      </vt:variant>
      <vt:variant>
        <vt:i4>5</vt:i4>
      </vt:variant>
      <vt:variant>
        <vt:lpwstr/>
      </vt:variant>
      <vt:variant>
        <vt:lpwstr>_Toc309019398</vt:lpwstr>
      </vt:variant>
      <vt:variant>
        <vt:i4>1507384</vt:i4>
      </vt:variant>
      <vt:variant>
        <vt:i4>62</vt:i4>
      </vt:variant>
      <vt:variant>
        <vt:i4>0</vt:i4>
      </vt:variant>
      <vt:variant>
        <vt:i4>5</vt:i4>
      </vt:variant>
      <vt:variant>
        <vt:lpwstr/>
      </vt:variant>
      <vt:variant>
        <vt:lpwstr>_Toc309019397</vt:lpwstr>
      </vt:variant>
      <vt:variant>
        <vt:i4>1507384</vt:i4>
      </vt:variant>
      <vt:variant>
        <vt:i4>56</vt:i4>
      </vt:variant>
      <vt:variant>
        <vt:i4>0</vt:i4>
      </vt:variant>
      <vt:variant>
        <vt:i4>5</vt:i4>
      </vt:variant>
      <vt:variant>
        <vt:lpwstr/>
      </vt:variant>
      <vt:variant>
        <vt:lpwstr>_Toc309019396</vt:lpwstr>
      </vt:variant>
      <vt:variant>
        <vt:i4>1507384</vt:i4>
      </vt:variant>
      <vt:variant>
        <vt:i4>50</vt:i4>
      </vt:variant>
      <vt:variant>
        <vt:i4>0</vt:i4>
      </vt:variant>
      <vt:variant>
        <vt:i4>5</vt:i4>
      </vt:variant>
      <vt:variant>
        <vt:lpwstr/>
      </vt:variant>
      <vt:variant>
        <vt:lpwstr>_Toc309019395</vt:lpwstr>
      </vt:variant>
      <vt:variant>
        <vt:i4>1507384</vt:i4>
      </vt:variant>
      <vt:variant>
        <vt:i4>44</vt:i4>
      </vt:variant>
      <vt:variant>
        <vt:i4>0</vt:i4>
      </vt:variant>
      <vt:variant>
        <vt:i4>5</vt:i4>
      </vt:variant>
      <vt:variant>
        <vt:lpwstr/>
      </vt:variant>
      <vt:variant>
        <vt:lpwstr>_Toc309019394</vt:lpwstr>
      </vt:variant>
      <vt:variant>
        <vt:i4>1507384</vt:i4>
      </vt:variant>
      <vt:variant>
        <vt:i4>38</vt:i4>
      </vt:variant>
      <vt:variant>
        <vt:i4>0</vt:i4>
      </vt:variant>
      <vt:variant>
        <vt:i4>5</vt:i4>
      </vt:variant>
      <vt:variant>
        <vt:lpwstr/>
      </vt:variant>
      <vt:variant>
        <vt:lpwstr>_Toc309019393</vt:lpwstr>
      </vt:variant>
      <vt:variant>
        <vt:i4>1507384</vt:i4>
      </vt:variant>
      <vt:variant>
        <vt:i4>32</vt:i4>
      </vt:variant>
      <vt:variant>
        <vt:i4>0</vt:i4>
      </vt:variant>
      <vt:variant>
        <vt:i4>5</vt:i4>
      </vt:variant>
      <vt:variant>
        <vt:lpwstr/>
      </vt:variant>
      <vt:variant>
        <vt:lpwstr>_Toc309019392</vt:lpwstr>
      </vt:variant>
      <vt:variant>
        <vt:i4>1507384</vt:i4>
      </vt:variant>
      <vt:variant>
        <vt:i4>26</vt:i4>
      </vt:variant>
      <vt:variant>
        <vt:i4>0</vt:i4>
      </vt:variant>
      <vt:variant>
        <vt:i4>5</vt:i4>
      </vt:variant>
      <vt:variant>
        <vt:lpwstr/>
      </vt:variant>
      <vt:variant>
        <vt:lpwstr>_Toc309019391</vt:lpwstr>
      </vt:variant>
      <vt:variant>
        <vt:i4>1507384</vt:i4>
      </vt:variant>
      <vt:variant>
        <vt:i4>20</vt:i4>
      </vt:variant>
      <vt:variant>
        <vt:i4>0</vt:i4>
      </vt:variant>
      <vt:variant>
        <vt:i4>5</vt:i4>
      </vt:variant>
      <vt:variant>
        <vt:lpwstr/>
      </vt:variant>
      <vt:variant>
        <vt:lpwstr>_Toc309019390</vt:lpwstr>
      </vt:variant>
      <vt:variant>
        <vt:i4>1441848</vt:i4>
      </vt:variant>
      <vt:variant>
        <vt:i4>14</vt:i4>
      </vt:variant>
      <vt:variant>
        <vt:i4>0</vt:i4>
      </vt:variant>
      <vt:variant>
        <vt:i4>5</vt:i4>
      </vt:variant>
      <vt:variant>
        <vt:lpwstr/>
      </vt:variant>
      <vt:variant>
        <vt:lpwstr>_Toc309019389</vt:lpwstr>
      </vt:variant>
      <vt:variant>
        <vt:i4>1441848</vt:i4>
      </vt:variant>
      <vt:variant>
        <vt:i4>8</vt:i4>
      </vt:variant>
      <vt:variant>
        <vt:i4>0</vt:i4>
      </vt:variant>
      <vt:variant>
        <vt:i4>5</vt:i4>
      </vt:variant>
      <vt:variant>
        <vt:lpwstr/>
      </vt:variant>
      <vt:variant>
        <vt:lpwstr>_Toc309019388</vt:lpwstr>
      </vt:variant>
      <vt:variant>
        <vt:i4>1441848</vt:i4>
      </vt:variant>
      <vt:variant>
        <vt:i4>2</vt:i4>
      </vt:variant>
      <vt:variant>
        <vt:i4>0</vt:i4>
      </vt:variant>
      <vt:variant>
        <vt:i4>5</vt:i4>
      </vt:variant>
      <vt:variant>
        <vt:lpwstr/>
      </vt:variant>
      <vt:variant>
        <vt:lpwstr>_Toc309019387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Koosteet ja ylläpidettävät asiakirjat</dc:title>
  <dc:subject>Kanta HL7 CDAR2</dc:subject>
  <dc:creator>TiK</dc:creator>
  <cp:lastModifiedBy>Takanen Riitta</cp:lastModifiedBy>
  <cp:revision>5</cp:revision>
  <cp:lastPrinted>2015-03-12T13:04:00Z</cp:lastPrinted>
  <dcterms:created xsi:type="dcterms:W3CDTF">2016-03-01T13:42:00Z</dcterms:created>
  <dcterms:modified xsi:type="dcterms:W3CDTF">2016-11-29T08:28:00Z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1.01</vt:lpwstr>
  </property>
  <property fmtid="{D5CDD505-2E9C-101B-9397-08002B2CF9AE}" pid="3" name="OID">
    <vt:lpwstr>1.2.246.777.11.2016.7</vt:lpwstr>
  </property>
  <property fmtid="{D5CDD505-2E9C-101B-9397-08002B2CF9AE}" pid="4" name="ContentTypeId">
    <vt:lpwstr>0x010100D2F1D28CF028194B852A2A1685609D08</vt:lpwstr>
  </property>
  <property fmtid="{D5CDD505-2E9C-101B-9397-08002B2CF9AE}" pid="5" name="VersioPVM">
    <vt:lpwstr>29.2.2015</vt:lpwstr>
  </property>
</Properties>
</file>